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Pr="007A046A" w:rsidRDefault="0004607F" w:rsidP="00B83F26">
      <w:pPr>
        <w:jc w:val="center"/>
        <w:rPr>
          <w:rFonts w:ascii="Arial" w:hAnsi="Arial" w:cs="Arial"/>
          <w:b/>
          <w:sz w:val="40"/>
          <w:szCs w:val="40"/>
        </w:rPr>
      </w:pPr>
    </w:p>
    <w:p w14:paraId="0A21861F" w14:textId="77777777" w:rsidR="0021725F" w:rsidRPr="00B3378B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B3378B">
        <w:rPr>
          <w:rFonts w:ascii="Arial" w:hAnsi="Arial" w:cs="Arial"/>
          <w:b/>
          <w:sz w:val="40"/>
          <w:szCs w:val="40"/>
        </w:rPr>
        <w:t>S</w:t>
      </w:r>
      <w:r w:rsidR="0021725F" w:rsidRPr="00B3378B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B3378B">
        <w:rPr>
          <w:rFonts w:ascii="Arial" w:hAnsi="Arial" w:cs="Arial"/>
          <w:b/>
          <w:sz w:val="40"/>
          <w:szCs w:val="40"/>
        </w:rPr>
        <w:t>DÍLO</w:t>
      </w:r>
      <w:r w:rsidR="00721C31" w:rsidRPr="00B3378B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B3378B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B3378B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B3378B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3378B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Uzavřená dle § </w:t>
      </w:r>
      <w:r w:rsidR="00683F62" w:rsidRPr="00B3378B">
        <w:rPr>
          <w:rFonts w:ascii="Arial" w:hAnsi="Arial" w:cs="Arial"/>
          <w:sz w:val="22"/>
          <w:szCs w:val="22"/>
        </w:rPr>
        <w:t>2586</w:t>
      </w:r>
      <w:r w:rsidRPr="00B3378B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3378B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3378B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B3378B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7A046A" w:rsidRDefault="0003533D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7A046A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napToGrid w:val="0"/>
          <w:sz w:val="22"/>
          <w:szCs w:val="22"/>
        </w:rPr>
        <w:t>I</w:t>
      </w:r>
    </w:p>
    <w:p w14:paraId="556D3458" w14:textId="77777777" w:rsidR="00B83F26" w:rsidRPr="00B3378B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B3378B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B3378B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B3378B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11BB3702" w:rsidR="00B83F26" w:rsidRPr="00B3378B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3378B">
        <w:rPr>
          <w:rFonts w:ascii="Arial" w:hAnsi="Arial" w:cs="Arial"/>
          <w:b/>
          <w:snapToGrid w:val="0"/>
          <w:sz w:val="22"/>
          <w:szCs w:val="22"/>
        </w:rPr>
        <w:t>1. Objednatel</w:t>
      </w:r>
      <w:r w:rsidR="009F297E" w:rsidRPr="00B3378B"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Pr="00B3378B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1915092B" w14:textId="77777777" w:rsidR="00E6214B" w:rsidRPr="00B3378B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24735E0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7A046A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7A046A">
        <w:rPr>
          <w:rFonts w:ascii="Arial" w:hAnsi="Arial" w:cs="Arial"/>
          <w:b/>
          <w:sz w:val="22"/>
          <w:szCs w:val="22"/>
        </w:rPr>
        <w:t xml:space="preserve"> pozemkový úřad, Krajský pozemkový úřad pro Středočeský kraj a hl. město Praha, Pobočka Rakovník</w:t>
      </w:r>
    </w:p>
    <w:p w14:paraId="70EA9C07" w14:textId="77777777" w:rsidR="009F297E" w:rsidRPr="007A046A" w:rsidRDefault="009F297E" w:rsidP="009F297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      </w:t>
      </w:r>
      <w:r w:rsidRPr="007A046A">
        <w:rPr>
          <w:rFonts w:ascii="Arial" w:hAnsi="Arial" w:cs="Arial"/>
          <w:b/>
          <w:sz w:val="22"/>
          <w:szCs w:val="22"/>
        </w:rPr>
        <w:tab/>
      </w:r>
    </w:p>
    <w:p w14:paraId="7370A795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ind w:left="4536" w:hanging="4536"/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>Adresa:</w:t>
      </w:r>
      <w:r w:rsidRPr="007A046A">
        <w:rPr>
          <w:rFonts w:ascii="Arial" w:hAnsi="Arial" w:cs="Arial"/>
          <w:sz w:val="22"/>
          <w:szCs w:val="22"/>
        </w:rPr>
        <w:tab/>
      </w:r>
      <w:proofErr w:type="spellStart"/>
      <w:r w:rsidRPr="007A046A">
        <w:rPr>
          <w:rFonts w:ascii="Arial" w:eastAsia="Lucida Sans Unicode" w:hAnsi="Arial" w:cs="Arial"/>
          <w:sz w:val="22"/>
          <w:szCs w:val="22"/>
        </w:rPr>
        <w:t>Lubenská</w:t>
      </w:r>
      <w:proofErr w:type="spellEnd"/>
      <w:r w:rsidRPr="007A046A">
        <w:rPr>
          <w:rFonts w:ascii="Arial" w:eastAsia="Lucida Sans Unicode" w:hAnsi="Arial" w:cs="Arial"/>
          <w:sz w:val="22"/>
          <w:szCs w:val="22"/>
        </w:rPr>
        <w:t xml:space="preserve"> 2250, 269 01 Rakovník</w:t>
      </w:r>
    </w:p>
    <w:p w14:paraId="43DA06D3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zastoupený:</w:t>
      </w:r>
      <w:r w:rsidRPr="007A046A">
        <w:rPr>
          <w:rFonts w:ascii="Arial" w:eastAsia="Lucida Sans Unicode" w:hAnsi="Arial" w:cs="Arial"/>
          <w:sz w:val="22"/>
          <w:szCs w:val="22"/>
        </w:rPr>
        <w:tab/>
        <w:t xml:space="preserve">Ing. Silvií </w:t>
      </w:r>
      <w:proofErr w:type="spellStart"/>
      <w:r w:rsidRPr="007A046A">
        <w:rPr>
          <w:rFonts w:ascii="Arial" w:eastAsia="Lucida Sans Unicode" w:hAnsi="Arial" w:cs="Arial"/>
          <w:sz w:val="22"/>
          <w:szCs w:val="22"/>
        </w:rPr>
        <w:t>Römerovou</w:t>
      </w:r>
      <w:proofErr w:type="spellEnd"/>
      <w:r w:rsidRPr="007A046A">
        <w:rPr>
          <w:rFonts w:ascii="Arial" w:eastAsia="Lucida Sans Unicode" w:hAnsi="Arial" w:cs="Arial"/>
          <w:sz w:val="22"/>
          <w:szCs w:val="22"/>
        </w:rPr>
        <w:t>, vedoucí Pobočky Rakovník</w:t>
      </w:r>
    </w:p>
    <w:p w14:paraId="1E44A4B2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7A046A">
        <w:rPr>
          <w:rFonts w:ascii="Arial" w:eastAsia="Lucida Sans Unicode" w:hAnsi="Arial" w:cs="Arial"/>
          <w:sz w:val="22"/>
          <w:szCs w:val="22"/>
        </w:rPr>
        <w:tab/>
        <w:t>Ing. Silvie Römerová, vedoucí Pobočky Rakovník</w:t>
      </w:r>
    </w:p>
    <w:p w14:paraId="4A6F048C" w14:textId="52958E44" w:rsidR="009F297E" w:rsidRPr="007A046A" w:rsidRDefault="009F297E" w:rsidP="009F297E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 xml:space="preserve">v </w:t>
      </w:r>
      <w:r w:rsidRPr="007A046A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7A046A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</w:t>
      </w:r>
      <w:r w:rsidRPr="00B3378B">
        <w:rPr>
          <w:rFonts w:ascii="Arial" w:eastAsia="Lucida Sans Unicode" w:hAnsi="Arial" w:cs="Arial"/>
          <w:snapToGrid w:val="0"/>
          <w:sz w:val="22"/>
          <w:szCs w:val="22"/>
        </w:rPr>
        <w:t>Jan Šlajchrt</w:t>
      </w:r>
      <w:r w:rsidRPr="007A046A">
        <w:rPr>
          <w:rFonts w:ascii="Arial" w:eastAsia="Lucida Sans Unicode" w:hAnsi="Arial" w:cs="Arial"/>
          <w:snapToGrid w:val="0"/>
          <w:sz w:val="22"/>
          <w:szCs w:val="22"/>
        </w:rPr>
        <w:t>, odborný rada Pobočky Rakovník</w:t>
      </w:r>
    </w:p>
    <w:p w14:paraId="200E5E6E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Tel.:</w:t>
      </w:r>
      <w:r w:rsidRPr="007A046A">
        <w:rPr>
          <w:rFonts w:ascii="Arial" w:eastAsia="Lucida Sans Unicode" w:hAnsi="Arial" w:cs="Arial"/>
          <w:sz w:val="22"/>
          <w:szCs w:val="22"/>
        </w:rPr>
        <w:tab/>
        <w:t>+420 725 949 942</w:t>
      </w:r>
    </w:p>
    <w:p w14:paraId="62496731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E-mail:</w:t>
      </w:r>
      <w:r w:rsidRPr="007A046A">
        <w:rPr>
          <w:rFonts w:ascii="Arial" w:eastAsia="Lucida Sans Unicode" w:hAnsi="Arial" w:cs="Arial"/>
          <w:sz w:val="22"/>
          <w:szCs w:val="22"/>
        </w:rPr>
        <w:tab/>
        <w:t>rakovnik.pk@spucr.cz</w:t>
      </w:r>
    </w:p>
    <w:p w14:paraId="3508BCB6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ID DS:</w:t>
      </w:r>
      <w:r w:rsidRPr="007A046A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2B3C59E6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7A046A">
        <w:rPr>
          <w:rFonts w:ascii="Arial" w:eastAsia="Lucida Sans Unicode" w:hAnsi="Arial" w:cs="Arial"/>
          <w:sz w:val="22"/>
          <w:szCs w:val="22"/>
        </w:rPr>
        <w:t>Bankovní spojení:</w:t>
      </w:r>
      <w:r w:rsidRPr="007A046A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7A046A">
        <w:rPr>
          <w:rFonts w:ascii="Arial" w:eastAsia="Lucida Sans Unicode" w:hAnsi="Arial" w:cs="Arial"/>
          <w:sz w:val="22"/>
          <w:szCs w:val="22"/>
        </w:rPr>
        <w:tab/>
      </w:r>
    </w:p>
    <w:p w14:paraId="4551A6D8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7A046A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7A046A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687A8196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7A046A">
        <w:rPr>
          <w:rFonts w:ascii="Arial" w:eastAsia="Lucida Sans Unicode" w:hAnsi="Arial" w:cs="Arial"/>
          <w:bCs/>
          <w:sz w:val="22"/>
          <w:szCs w:val="22"/>
        </w:rPr>
        <w:t>IČO:</w:t>
      </w:r>
      <w:r w:rsidRPr="007A046A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3ECA3E85" w14:textId="77777777" w:rsidR="009F297E" w:rsidRPr="007A046A" w:rsidRDefault="009F297E" w:rsidP="009F29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7A046A">
        <w:rPr>
          <w:rFonts w:ascii="Arial" w:eastAsia="Lucida Sans Unicode" w:hAnsi="Arial" w:cs="Arial"/>
          <w:bCs/>
          <w:sz w:val="22"/>
          <w:szCs w:val="22"/>
        </w:rPr>
        <w:t>DIČ:</w:t>
      </w:r>
      <w:r w:rsidRPr="007A046A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6FCD44C9" w14:textId="77777777" w:rsidR="009F297E" w:rsidRPr="007A046A" w:rsidRDefault="009F297E" w:rsidP="009F297E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30D4D65F" w14:textId="173C1B5D" w:rsidR="009F297E" w:rsidRPr="007A046A" w:rsidRDefault="009F297E" w:rsidP="009F297E">
      <w:pPr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>(dále jen „objednatel č. 1“)</w:t>
      </w:r>
      <w:r w:rsidRPr="007A046A">
        <w:rPr>
          <w:rFonts w:ascii="Arial" w:hAnsi="Arial" w:cs="Arial"/>
          <w:sz w:val="22"/>
          <w:szCs w:val="22"/>
        </w:rPr>
        <w:tab/>
      </w:r>
    </w:p>
    <w:p w14:paraId="4FF36538" w14:textId="77777777" w:rsidR="00B83F26" w:rsidRPr="00B3378B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269F10AD" w:rsidR="00B83F26" w:rsidRPr="00B3378B" w:rsidRDefault="009F297E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3378B">
        <w:rPr>
          <w:rFonts w:ascii="Arial" w:hAnsi="Arial" w:cs="Arial"/>
          <w:b/>
          <w:bCs/>
          <w:sz w:val="22"/>
          <w:szCs w:val="22"/>
        </w:rPr>
        <w:t>A</w:t>
      </w:r>
    </w:p>
    <w:p w14:paraId="6B9AE039" w14:textId="3C8E47BA" w:rsidR="009F297E" w:rsidRPr="00B3378B" w:rsidRDefault="009F297E" w:rsidP="009F297E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3378B">
        <w:rPr>
          <w:rFonts w:ascii="Arial" w:hAnsi="Arial" w:cs="Arial"/>
          <w:b/>
          <w:snapToGrid w:val="0"/>
          <w:sz w:val="22"/>
          <w:szCs w:val="22"/>
        </w:rPr>
        <w:t>2. Objednatel č. 2:</w:t>
      </w:r>
    </w:p>
    <w:p w14:paraId="76A81FC3" w14:textId="3F4F9351" w:rsidR="009F297E" w:rsidRPr="00B3378B" w:rsidRDefault="009F297E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8812FFB" w14:textId="77777777" w:rsidR="009F297E" w:rsidRPr="00A14DED" w:rsidRDefault="009F297E" w:rsidP="009F297E">
      <w:pPr>
        <w:tabs>
          <w:tab w:val="left" w:pos="4536"/>
        </w:tabs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ČR</w:t>
      </w:r>
    </w:p>
    <w:p w14:paraId="1F1A93EA" w14:textId="77777777" w:rsidR="009F297E" w:rsidRPr="00A14DED" w:rsidRDefault="009F297E" w:rsidP="009F297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A14DED">
        <w:rPr>
          <w:rFonts w:ascii="Arial" w:hAnsi="Arial" w:cs="Arial"/>
          <w:b/>
          <w:sz w:val="22"/>
          <w:szCs w:val="22"/>
        </w:rPr>
        <w:t xml:space="preserve">      </w:t>
      </w:r>
      <w:r w:rsidRPr="00A14DED">
        <w:rPr>
          <w:rFonts w:ascii="Arial" w:hAnsi="Arial" w:cs="Arial"/>
          <w:b/>
          <w:sz w:val="22"/>
          <w:szCs w:val="22"/>
        </w:rPr>
        <w:tab/>
      </w:r>
    </w:p>
    <w:p w14:paraId="59A948C7" w14:textId="77777777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Adresa: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Závodní 369/82, 360 06 Karlovy Vary                                                                           </w:t>
      </w:r>
    </w:p>
    <w:p w14:paraId="4E59F327" w14:textId="77777777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zastoupený: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Ing. Radkem Mátlem, generálním ředitelem ŘSD ČR</w:t>
      </w:r>
    </w:p>
    <w:p w14:paraId="6BD1F87B" w14:textId="77777777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ve smluvních záležitostech oprávněn jednat: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Bc. Lukáš Hnízdil, ředitel ŘSD ČR, Správa Karlovy Vary  </w:t>
      </w:r>
    </w:p>
    <w:p w14:paraId="7136744D" w14:textId="413F0778" w:rsidR="009F297E" w:rsidRPr="00A14DED" w:rsidRDefault="009F297E" w:rsidP="009F297E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v technických záležitostech oprávněn jednat: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Ing. Milan Holý</w:t>
      </w:r>
    </w:p>
    <w:p w14:paraId="5118A449" w14:textId="66A5169C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Tel.: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+420 727 854 260</w:t>
      </w:r>
    </w:p>
    <w:p w14:paraId="3963572B" w14:textId="7D2F0473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E-mail: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milan.holy@rsd.cz</w:t>
      </w:r>
    </w:p>
    <w:p w14:paraId="3313CD83" w14:textId="77777777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ID DS: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zjq4rhz</w:t>
      </w:r>
    </w:p>
    <w:p w14:paraId="698A93D6" w14:textId="6938D0AB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Bankovní spojení: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3B1B04" w:rsidRPr="00A14DED">
        <w:rPr>
          <w:rFonts w:ascii="Arial" w:hAnsi="Arial" w:cs="Arial"/>
          <w:sz w:val="22"/>
          <w:szCs w:val="22"/>
        </w:rPr>
        <w:t xml:space="preserve">ČNB, č. </w:t>
      </w:r>
      <w:proofErr w:type="spellStart"/>
      <w:r w:rsidR="003B1B04" w:rsidRPr="00A14DED">
        <w:rPr>
          <w:rFonts w:ascii="Arial" w:hAnsi="Arial" w:cs="Arial"/>
          <w:sz w:val="22"/>
          <w:szCs w:val="22"/>
        </w:rPr>
        <w:t>ú.</w:t>
      </w:r>
      <w:proofErr w:type="spellEnd"/>
      <w:r w:rsidR="003B1B04" w:rsidRPr="00A14DED">
        <w:rPr>
          <w:rFonts w:ascii="Arial" w:hAnsi="Arial" w:cs="Arial"/>
          <w:sz w:val="22"/>
          <w:szCs w:val="22"/>
        </w:rPr>
        <w:t xml:space="preserve"> 20001-15937031/0710</w:t>
      </w:r>
      <w:r w:rsidR="003B1B04" w:rsidRPr="00A14DED">
        <w:rPr>
          <w:sz w:val="22"/>
          <w:szCs w:val="22"/>
        </w:rPr>
        <w:t xml:space="preserve"> </w:t>
      </w:r>
    </w:p>
    <w:p w14:paraId="19BFD99B" w14:textId="6D4CFC6C" w:rsidR="009F297E" w:rsidRPr="00A14DED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IČO: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65993390                                                            </w:t>
      </w:r>
    </w:p>
    <w:p w14:paraId="700BDFEE" w14:textId="77777777" w:rsidR="009F297E" w:rsidRPr="007A046A" w:rsidRDefault="009F297E" w:rsidP="007A046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DIČ: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CZ65993390</w:t>
      </w:r>
    </w:p>
    <w:p w14:paraId="6AD3556D" w14:textId="7B41A59C" w:rsidR="009F297E" w:rsidRDefault="009F297E" w:rsidP="00B83F26">
      <w:pPr>
        <w:jc w:val="center"/>
        <w:rPr>
          <w:ins w:id="0" w:author="Holý Milan Ing." w:date="2022-05-06T09:05:00Z"/>
          <w:rFonts w:ascii="Arial" w:hAnsi="Arial" w:cs="Arial"/>
          <w:b/>
          <w:bCs/>
          <w:sz w:val="22"/>
          <w:szCs w:val="22"/>
        </w:rPr>
      </w:pPr>
    </w:p>
    <w:p w14:paraId="207B45BD" w14:textId="77777777" w:rsidR="003B1B04" w:rsidRPr="00B3378B" w:rsidRDefault="003B1B04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BAAAFBE" w14:textId="342F2513" w:rsidR="00B83F26" w:rsidRDefault="00B83F26" w:rsidP="00B83F26">
      <w:pPr>
        <w:pStyle w:val="Zkladntext"/>
        <w:spacing w:line="240" w:lineRule="auto"/>
        <w:rPr>
          <w:ins w:id="1" w:author="Holý Milan Ing." w:date="2022-05-06T09:07:00Z"/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FAE1356" w14:textId="77777777" w:rsidR="003B1B04" w:rsidRPr="00B3378B" w:rsidRDefault="003B1B04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0CC46234" w14:textId="0D55305C" w:rsidR="00E6214B" w:rsidRPr="00B3378B" w:rsidRDefault="009F297E" w:rsidP="00B83F26">
      <w:pPr>
        <w:rPr>
          <w:rFonts w:ascii="Arial" w:hAnsi="Arial" w:cs="Arial"/>
          <w:b/>
          <w:sz w:val="22"/>
          <w:szCs w:val="22"/>
        </w:rPr>
      </w:pPr>
      <w:r w:rsidRPr="00B3378B">
        <w:rPr>
          <w:rFonts w:ascii="Arial" w:hAnsi="Arial" w:cs="Arial"/>
          <w:b/>
          <w:bCs/>
          <w:sz w:val="22"/>
          <w:szCs w:val="22"/>
        </w:rPr>
        <w:t>3</w:t>
      </w:r>
      <w:r w:rsidR="00B83F26" w:rsidRPr="00B3378B">
        <w:rPr>
          <w:rFonts w:ascii="Arial" w:hAnsi="Arial" w:cs="Arial"/>
          <w:b/>
          <w:bCs/>
          <w:sz w:val="22"/>
          <w:szCs w:val="22"/>
        </w:rPr>
        <w:t>.  Zhotovitel:</w:t>
      </w:r>
      <w:r w:rsidR="00B83F26" w:rsidRPr="00B3378B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Pr="00B3378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16EA3DD" w:rsidR="00B83F26" w:rsidRPr="00B3378B" w:rsidRDefault="009F297E" w:rsidP="00B83F26">
      <w:pPr>
        <w:rPr>
          <w:rFonts w:ascii="Arial" w:hAnsi="Arial" w:cs="Arial"/>
          <w:b/>
          <w:sz w:val="22"/>
          <w:szCs w:val="22"/>
        </w:rPr>
      </w:pPr>
      <w:r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B3378B">
        <w:rPr>
          <w:rFonts w:ascii="Arial" w:hAnsi="Arial" w:cs="Arial"/>
          <w:b/>
          <w:sz w:val="22"/>
          <w:szCs w:val="22"/>
        </w:rPr>
        <w:tab/>
      </w:r>
      <w:r w:rsidR="00B83F26" w:rsidRPr="00B3378B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B3378B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      </w:t>
      </w:r>
      <w:r w:rsidRPr="00B3378B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B3378B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B3378B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="00EF315E" w:rsidRPr="00B3378B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  <w:r w:rsidR="00EF315E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B3378B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      Zápis v obchodním (živnostenském)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>rejstříku:</w:t>
      </w:r>
      <w:r w:rsidR="00EF315E" w:rsidRPr="00B3378B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EF315E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B83F26" w:rsidRPr="00B3378B">
        <w:rPr>
          <w:rFonts w:ascii="Arial" w:hAnsi="Arial" w:cs="Arial"/>
          <w:bCs/>
          <w:sz w:val="22"/>
          <w:szCs w:val="22"/>
        </w:rPr>
        <w:tab/>
      </w:r>
      <w:r w:rsidR="00B83F26" w:rsidRPr="00B3378B">
        <w:rPr>
          <w:rFonts w:ascii="Arial" w:hAnsi="Arial" w:cs="Arial"/>
          <w:bCs/>
          <w:sz w:val="22"/>
          <w:szCs w:val="22"/>
        </w:rPr>
        <w:tab/>
      </w:r>
      <w:r w:rsidR="00B83F26" w:rsidRPr="00B3378B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B3378B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B3378B">
        <w:rPr>
          <w:rFonts w:ascii="Arial" w:hAnsi="Arial" w:cs="Arial"/>
          <w:sz w:val="22"/>
          <w:szCs w:val="22"/>
        </w:rPr>
        <w:t>smluvních:</w:t>
      </w:r>
      <w:r w:rsidR="00EF315E" w:rsidRPr="00B3378B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B3378B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B3378B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B3378B">
        <w:rPr>
          <w:rFonts w:ascii="Arial" w:hAnsi="Arial" w:cs="Arial"/>
          <w:sz w:val="22"/>
          <w:szCs w:val="22"/>
        </w:rPr>
        <w:t>technických:</w:t>
      </w:r>
      <w:r w:rsidR="00EF315E" w:rsidRPr="00B3378B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B3378B">
        <w:rPr>
          <w:rFonts w:ascii="Arial" w:hAnsi="Arial" w:cs="Arial"/>
          <w:sz w:val="22"/>
          <w:szCs w:val="22"/>
        </w:rPr>
        <w:t xml:space="preserve">                 </w:t>
      </w:r>
      <w:r w:rsidR="00EF315E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B3378B">
        <w:rPr>
          <w:rFonts w:ascii="Arial" w:hAnsi="Arial" w:cs="Arial"/>
          <w:sz w:val="22"/>
          <w:szCs w:val="22"/>
        </w:rPr>
        <w:tab/>
      </w:r>
      <w:r w:rsidRPr="00B3378B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B3378B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B3378B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B3378B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B3378B">
        <w:rPr>
          <w:rFonts w:ascii="Arial" w:hAnsi="Arial" w:cs="Arial"/>
          <w:bCs/>
          <w:snapToGrid/>
          <w:sz w:val="22"/>
          <w:szCs w:val="22"/>
        </w:rPr>
        <w:t xml:space="preserve">                                     </w:t>
      </w:r>
      <w:proofErr w:type="gramStart"/>
      <w:r w:rsidR="00006EE5" w:rsidRPr="00B3378B">
        <w:rPr>
          <w:rFonts w:ascii="Arial" w:hAnsi="Arial" w:cs="Arial"/>
          <w:bCs/>
          <w:snapToGrid/>
          <w:sz w:val="22"/>
          <w:szCs w:val="22"/>
        </w:rPr>
        <w:t xml:space="preserve">  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4C316FC" w14:textId="77777777" w:rsidR="00B83F26" w:rsidRPr="00B3378B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Číslo účtu:</w:t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="00006EE5" w:rsidRPr="00B3378B">
        <w:rPr>
          <w:rFonts w:ascii="Arial" w:hAnsi="Arial" w:cs="Arial"/>
          <w:bCs/>
          <w:sz w:val="22"/>
          <w:szCs w:val="22"/>
        </w:rPr>
        <w:t xml:space="preserve">  </w:t>
      </w:r>
      <w:proofErr w:type="gramStart"/>
      <w:r w:rsidR="00006EE5" w:rsidRPr="00B3378B">
        <w:rPr>
          <w:rFonts w:ascii="Arial" w:hAnsi="Arial" w:cs="Arial"/>
          <w:bCs/>
          <w:sz w:val="22"/>
          <w:szCs w:val="22"/>
        </w:rPr>
        <w:t xml:space="preserve">  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B3378B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B3378B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IČ</w:t>
      </w:r>
      <w:r w:rsidR="00063376" w:rsidRPr="00B3378B">
        <w:rPr>
          <w:rFonts w:ascii="Arial" w:hAnsi="Arial" w:cs="Arial"/>
          <w:bCs/>
          <w:sz w:val="22"/>
          <w:szCs w:val="22"/>
        </w:rPr>
        <w:t>O</w:t>
      </w:r>
      <w:r w:rsidRPr="00B3378B">
        <w:rPr>
          <w:rFonts w:ascii="Arial" w:hAnsi="Arial" w:cs="Arial"/>
          <w:bCs/>
          <w:sz w:val="22"/>
          <w:szCs w:val="22"/>
        </w:rPr>
        <w:t xml:space="preserve"> /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 xml:space="preserve">DIČ:   </w:t>
      </w:r>
      <w:proofErr w:type="gramEnd"/>
      <w:r w:rsidRPr="00B3378B">
        <w:rPr>
          <w:rFonts w:ascii="Arial" w:hAnsi="Arial" w:cs="Arial"/>
          <w:bCs/>
          <w:sz w:val="22"/>
          <w:szCs w:val="22"/>
        </w:rPr>
        <w:t xml:space="preserve">                </w:t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="002B264E" w:rsidRPr="00B3378B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B3378B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B3378B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B3378B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Tel /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 xml:space="preserve">Fax:   </w:t>
      </w:r>
      <w:proofErr w:type="gramEnd"/>
      <w:r w:rsidRPr="00B3378B">
        <w:rPr>
          <w:rFonts w:ascii="Arial" w:hAnsi="Arial" w:cs="Arial"/>
          <w:bCs/>
          <w:sz w:val="22"/>
          <w:szCs w:val="22"/>
        </w:rPr>
        <w:t xml:space="preserve">                 </w:t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="00006EE5" w:rsidRPr="00B3378B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B3378B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     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>E-mail:</w:t>
      </w:r>
      <w:r w:rsidR="00006EE5" w:rsidRPr="00B3378B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006EE5" w:rsidRPr="00B3378B"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B3378B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B3378B">
        <w:rPr>
          <w:rFonts w:ascii="Arial" w:hAnsi="Arial" w:cs="Arial"/>
          <w:bCs/>
          <w:sz w:val="22"/>
          <w:szCs w:val="22"/>
        </w:rPr>
        <w:tab/>
        <w:t xml:space="preserve">ID </w:t>
      </w:r>
      <w:proofErr w:type="gramStart"/>
      <w:r w:rsidRPr="00B3378B">
        <w:rPr>
          <w:rFonts w:ascii="Arial" w:hAnsi="Arial" w:cs="Arial"/>
          <w:bCs/>
          <w:sz w:val="22"/>
          <w:szCs w:val="22"/>
        </w:rPr>
        <w:t>DS:</w:t>
      </w:r>
      <w:r w:rsidR="00B83F26" w:rsidRPr="00B3378B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B83F26" w:rsidRPr="00B3378B">
        <w:rPr>
          <w:rFonts w:ascii="Arial" w:hAnsi="Arial" w:cs="Arial"/>
          <w:bCs/>
          <w:sz w:val="22"/>
          <w:szCs w:val="22"/>
        </w:rPr>
        <w:t xml:space="preserve">                    </w:t>
      </w:r>
      <w:r w:rsidR="00006EE5" w:rsidRPr="00B3378B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9FA1119" w14:textId="77777777" w:rsidR="009F297E" w:rsidRPr="00B3378B" w:rsidRDefault="009F297E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08B17035" w14:textId="6A5D57B1" w:rsidR="00006EE5" w:rsidRPr="00B3378B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B3378B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B3378B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B3378B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B3378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B3378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B3378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B3378B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B3378B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B3378B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ab/>
      </w:r>
      <w:r w:rsidRPr="00B3378B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B3378B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B3378B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7A046A" w:rsidRDefault="0003533D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7A046A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CE08597" w14:textId="77777777" w:rsidR="00B83F26" w:rsidRPr="00B3378B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B3378B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B3378B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5C911340" w:rsidR="00B83F26" w:rsidRPr="00B3378B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Objednatel</w:t>
      </w:r>
      <w:r w:rsidR="00ED067F">
        <w:rPr>
          <w:rFonts w:ascii="Arial" w:hAnsi="Arial" w:cs="Arial"/>
          <w:sz w:val="22"/>
          <w:szCs w:val="22"/>
        </w:rPr>
        <w:t>é</w:t>
      </w:r>
      <w:r w:rsidRPr="00B3378B">
        <w:rPr>
          <w:rFonts w:ascii="Arial" w:hAnsi="Arial" w:cs="Arial"/>
          <w:sz w:val="22"/>
          <w:szCs w:val="22"/>
        </w:rPr>
        <w:t xml:space="preserve"> j</w:t>
      </w:r>
      <w:r w:rsidR="00ED067F">
        <w:rPr>
          <w:rFonts w:ascii="Arial" w:hAnsi="Arial" w:cs="Arial"/>
          <w:sz w:val="22"/>
          <w:szCs w:val="22"/>
        </w:rPr>
        <w:t>sou</w:t>
      </w:r>
      <w:r w:rsidRPr="00B3378B">
        <w:rPr>
          <w:rFonts w:ascii="Arial" w:hAnsi="Arial" w:cs="Arial"/>
          <w:sz w:val="22"/>
          <w:szCs w:val="22"/>
        </w:rPr>
        <w:t xml:space="preserve">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B3378B">
        <w:rPr>
          <w:rFonts w:ascii="Arial" w:hAnsi="Arial" w:cs="Arial"/>
          <w:b/>
          <w:sz w:val="22"/>
          <w:szCs w:val="22"/>
        </w:rPr>
        <w:t>autorský dozor projektanta</w:t>
      </w:r>
      <w:r w:rsidR="002B171C" w:rsidRPr="00B3378B">
        <w:rPr>
          <w:rFonts w:ascii="Arial" w:hAnsi="Arial" w:cs="Arial"/>
          <w:b/>
          <w:sz w:val="22"/>
          <w:szCs w:val="22"/>
        </w:rPr>
        <w:t xml:space="preserve">, tj. </w:t>
      </w:r>
      <w:r w:rsidRPr="00B3378B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B3378B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B3378B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Předmětem </w:t>
      </w:r>
      <w:r w:rsidR="00341FEF" w:rsidRPr="00B3378B">
        <w:rPr>
          <w:rFonts w:ascii="Arial" w:hAnsi="Arial" w:cs="Arial"/>
          <w:sz w:val="22"/>
          <w:szCs w:val="22"/>
        </w:rPr>
        <w:t>díla</w:t>
      </w:r>
      <w:r w:rsidRPr="00B3378B">
        <w:rPr>
          <w:rFonts w:ascii="Arial" w:hAnsi="Arial" w:cs="Arial"/>
          <w:sz w:val="22"/>
          <w:szCs w:val="22"/>
        </w:rPr>
        <w:t xml:space="preserve"> je </w:t>
      </w:r>
      <w:r w:rsidR="00057F3C" w:rsidRPr="00B3378B">
        <w:rPr>
          <w:rFonts w:ascii="Arial" w:hAnsi="Arial" w:cs="Arial"/>
          <w:sz w:val="22"/>
          <w:szCs w:val="22"/>
        </w:rPr>
        <w:t xml:space="preserve">výkon </w:t>
      </w:r>
      <w:r w:rsidR="00D274CE" w:rsidRPr="00B3378B">
        <w:rPr>
          <w:rFonts w:ascii="Arial" w:hAnsi="Arial" w:cs="Arial"/>
          <w:b/>
          <w:sz w:val="22"/>
          <w:szCs w:val="22"/>
        </w:rPr>
        <w:t>autorského</w:t>
      </w:r>
      <w:r w:rsidRPr="00B3378B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B3378B">
        <w:rPr>
          <w:rFonts w:ascii="Arial" w:hAnsi="Arial" w:cs="Arial"/>
          <w:b/>
          <w:sz w:val="22"/>
          <w:szCs w:val="22"/>
        </w:rPr>
        <w:t>u</w:t>
      </w:r>
      <w:r w:rsidRPr="00B3378B">
        <w:rPr>
          <w:rFonts w:ascii="Arial" w:hAnsi="Arial" w:cs="Arial"/>
          <w:b/>
          <w:sz w:val="22"/>
          <w:szCs w:val="22"/>
        </w:rPr>
        <w:t xml:space="preserve"> </w:t>
      </w:r>
      <w:r w:rsidR="001D363B" w:rsidRPr="00B3378B">
        <w:rPr>
          <w:rFonts w:ascii="Arial" w:hAnsi="Arial" w:cs="Arial"/>
          <w:b/>
          <w:sz w:val="22"/>
          <w:szCs w:val="22"/>
        </w:rPr>
        <w:t>projektanta</w:t>
      </w:r>
      <w:r w:rsidR="002B171C" w:rsidRPr="007A046A">
        <w:rPr>
          <w:rFonts w:ascii="Arial" w:hAnsi="Arial" w:cs="Arial"/>
        </w:rPr>
        <w:t xml:space="preserve"> </w:t>
      </w:r>
      <w:r w:rsidR="002B171C" w:rsidRPr="00B3378B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B3378B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B3378B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B3378B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B3378B">
        <w:rPr>
          <w:rFonts w:ascii="Arial" w:hAnsi="Arial" w:cs="Arial"/>
          <w:sz w:val="22"/>
          <w:szCs w:val="22"/>
        </w:rPr>
        <w:t xml:space="preserve">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B3378B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75494B6D" w14:textId="449C6068" w:rsidR="000B3316" w:rsidRPr="00ED067F" w:rsidRDefault="00057F3C" w:rsidP="007A046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6903753" w14:textId="1E4F9BCC" w:rsidR="000B3316" w:rsidRPr="00ED067F" w:rsidRDefault="000B3316" w:rsidP="007A046A">
      <w:pPr>
        <w:spacing w:before="60" w:line="280" w:lineRule="atLeast"/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3378B">
        <w:rPr>
          <w:rFonts w:ascii="Arial" w:hAnsi="Arial" w:cs="Arial"/>
          <w:sz w:val="22"/>
          <w:szCs w:val="22"/>
        </w:rPr>
        <w:t xml:space="preserve">Název </w:t>
      </w:r>
      <w:r w:rsidRPr="00ED067F">
        <w:rPr>
          <w:rFonts w:ascii="Arial" w:hAnsi="Arial" w:cs="Arial"/>
          <w:sz w:val="22"/>
          <w:szCs w:val="22"/>
        </w:rPr>
        <w:t xml:space="preserve">stavby: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Polní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 cesta </w:t>
      </w:r>
      <w:proofErr w:type="gram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HC9 - R</w:t>
      </w:r>
      <w:proofErr w:type="gram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, DC 10 - R, VC 8a a VC 14 v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k.ú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.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Krupá</w:t>
      </w:r>
      <w:proofErr w:type="spellEnd"/>
      <w:r w:rsidR="0046560B" w:rsidRPr="00ED067F" w:rsidDel="0046560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50980D5B" w14:textId="2186DC70" w:rsidR="000B3316" w:rsidRPr="00ED067F" w:rsidRDefault="000B3316" w:rsidP="0046560B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ED067F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ED067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D067F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ED067F">
        <w:rPr>
          <w:rFonts w:ascii="Arial" w:hAnsi="Arial" w:cs="Arial"/>
          <w:sz w:val="22"/>
          <w:szCs w:val="22"/>
          <w:lang w:val="en-US"/>
        </w:rPr>
        <w:t xml:space="preserve">: 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katastrální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území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Krupá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proofErr w:type="spellStart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>okres</w:t>
      </w:r>
      <w:proofErr w:type="spellEnd"/>
      <w:r w:rsidR="0046560B" w:rsidRPr="007A046A">
        <w:rPr>
          <w:rFonts w:ascii="Arial" w:hAnsi="Arial" w:cs="Arial"/>
          <w:snapToGrid w:val="0"/>
          <w:sz w:val="22"/>
          <w:szCs w:val="22"/>
          <w:lang w:val="en-US"/>
        </w:rPr>
        <w:t xml:space="preserve"> Rakovník</w:t>
      </w:r>
      <w:r w:rsidR="0046560B" w:rsidRPr="00ED067F">
        <w:rPr>
          <w:rStyle w:val="l-L2Char"/>
          <w:rFonts w:cs="Arial"/>
          <w:szCs w:val="22"/>
        </w:rPr>
        <w:t xml:space="preserve"> </w:t>
      </w:r>
    </w:p>
    <w:p w14:paraId="7445499A" w14:textId="4DC36910" w:rsidR="000B3316" w:rsidRPr="00ED067F" w:rsidRDefault="000B3316" w:rsidP="00BB4EEA">
      <w:pPr>
        <w:spacing w:before="60" w:line="280" w:lineRule="atLeast"/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ED067F">
        <w:rPr>
          <w:rFonts w:ascii="Arial" w:hAnsi="Arial" w:cs="Arial"/>
          <w:sz w:val="22"/>
          <w:szCs w:val="22"/>
          <w:lang w:val="en-US"/>
        </w:rPr>
        <w:t>Popis</w:t>
      </w:r>
      <w:proofErr w:type="spellEnd"/>
      <w:r w:rsidRPr="00ED067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D067F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ED067F">
        <w:rPr>
          <w:rFonts w:ascii="Arial" w:hAnsi="Arial" w:cs="Arial"/>
          <w:sz w:val="22"/>
          <w:szCs w:val="22"/>
          <w:lang w:val="en-US"/>
        </w:rPr>
        <w:t xml:space="preserve">:   </w:t>
      </w:r>
    </w:p>
    <w:p w14:paraId="3AA96B6C" w14:textId="77777777" w:rsidR="0046560B" w:rsidRPr="007A046A" w:rsidRDefault="0046560B" w:rsidP="007A046A">
      <w:pPr>
        <w:pStyle w:val="l-L1"/>
        <w:keepNext w:val="0"/>
        <w:numPr>
          <w:ilvl w:val="0"/>
          <w:numId w:val="0"/>
        </w:numPr>
        <w:spacing w:before="120" w:after="0"/>
        <w:ind w:left="737" w:firstLine="114"/>
        <w:jc w:val="both"/>
        <w:rPr>
          <w:rStyle w:val="l-L2Char"/>
          <w:rFonts w:cs="Arial"/>
          <w:szCs w:val="22"/>
          <w:u w:val="none"/>
        </w:rPr>
      </w:pPr>
      <w:r w:rsidRPr="00ED067F">
        <w:rPr>
          <w:rStyle w:val="l-L2Char"/>
          <w:rFonts w:cs="Arial"/>
          <w:szCs w:val="22"/>
          <w:u w:val="none"/>
        </w:rPr>
        <w:t xml:space="preserve">HC </w:t>
      </w:r>
      <w:proofErr w:type="gramStart"/>
      <w:r w:rsidRPr="00ED067F">
        <w:rPr>
          <w:rStyle w:val="l-L2Char"/>
          <w:rFonts w:cs="Arial"/>
          <w:szCs w:val="22"/>
          <w:u w:val="none"/>
        </w:rPr>
        <w:t>9 – R</w:t>
      </w:r>
      <w:proofErr w:type="gramEnd"/>
    </w:p>
    <w:p w14:paraId="108AE6BA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0" w:after="120"/>
        <w:ind w:left="851"/>
        <w:jc w:val="both"/>
        <w:rPr>
          <w:rStyle w:val="l-L2Char"/>
          <w:rFonts w:cs="Arial"/>
          <w:b w:val="0"/>
          <w:szCs w:val="22"/>
          <w:u w:val="none"/>
        </w:rPr>
      </w:pPr>
      <w:r w:rsidRPr="00ED067F">
        <w:rPr>
          <w:rStyle w:val="l-L2Char"/>
          <w:rFonts w:cs="Arial"/>
          <w:b w:val="0"/>
          <w:szCs w:val="22"/>
          <w:u w:val="none"/>
        </w:rPr>
        <w:t xml:space="preserve">Hlavní polní cesta navržena k rekonstrukci </w:t>
      </w:r>
      <w:proofErr w:type="spellStart"/>
      <w:r w:rsidRPr="00ED067F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ED067F">
        <w:rPr>
          <w:rStyle w:val="l-L2Char"/>
          <w:rFonts w:cs="Arial"/>
          <w:b w:val="0"/>
          <w:szCs w:val="22"/>
          <w:u w:val="none"/>
        </w:rPr>
        <w:t xml:space="preserve"> P4,5/30, šířky jízdního pruhu 3,5m + 2x0,5m krajnice, délky </w:t>
      </w:r>
      <w:proofErr w:type="gramStart"/>
      <w:r w:rsidRPr="00ED067F">
        <w:rPr>
          <w:rStyle w:val="l-L2Char"/>
          <w:rFonts w:cs="Arial"/>
          <w:b w:val="0"/>
          <w:szCs w:val="22"/>
          <w:u w:val="none"/>
        </w:rPr>
        <w:t>1199m</w:t>
      </w:r>
      <w:proofErr w:type="gramEnd"/>
      <w:r w:rsidRPr="00ED067F">
        <w:rPr>
          <w:rStyle w:val="l-L2Char"/>
          <w:rFonts w:cs="Arial"/>
          <w:b w:val="0"/>
          <w:szCs w:val="22"/>
          <w:u w:val="none"/>
        </w:rPr>
        <w:t>, na pozemcích:</w:t>
      </w:r>
      <w:r w:rsidRPr="00B3378B">
        <w:rPr>
          <w:rStyle w:val="l-L2Char"/>
          <w:rFonts w:cs="Arial"/>
          <w:b w:val="0"/>
          <w:szCs w:val="22"/>
          <w:u w:val="none"/>
        </w:rPr>
        <w:t xml:space="preserve"> 3723, 3710, 3709, 3719</w:t>
      </w:r>
    </w:p>
    <w:p w14:paraId="3BC234E7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120" w:after="0"/>
        <w:ind w:left="737" w:firstLine="114"/>
        <w:jc w:val="both"/>
        <w:rPr>
          <w:rStyle w:val="l-L2Char"/>
          <w:rFonts w:cs="Arial"/>
          <w:szCs w:val="22"/>
          <w:u w:val="none"/>
        </w:rPr>
      </w:pPr>
      <w:r w:rsidRPr="00B3378B">
        <w:rPr>
          <w:rStyle w:val="l-L2Char"/>
          <w:rFonts w:cs="Arial"/>
          <w:szCs w:val="22"/>
          <w:u w:val="none"/>
        </w:rPr>
        <w:t xml:space="preserve">VC </w:t>
      </w:r>
      <w:proofErr w:type="gramStart"/>
      <w:r w:rsidRPr="00B3378B">
        <w:rPr>
          <w:rStyle w:val="l-L2Char"/>
          <w:rFonts w:cs="Arial"/>
          <w:szCs w:val="22"/>
          <w:u w:val="none"/>
        </w:rPr>
        <w:t>8a</w:t>
      </w:r>
      <w:proofErr w:type="gramEnd"/>
    </w:p>
    <w:p w14:paraId="247458C3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0" w:after="120"/>
        <w:ind w:left="851"/>
        <w:jc w:val="both"/>
        <w:rPr>
          <w:rStyle w:val="l-L2Char"/>
          <w:rFonts w:cs="Arial"/>
          <w:szCs w:val="22"/>
          <w:u w:val="none"/>
        </w:rPr>
      </w:pPr>
      <w:r w:rsidRPr="00B3378B">
        <w:rPr>
          <w:rStyle w:val="l-L2Char"/>
          <w:rFonts w:cs="Arial"/>
          <w:b w:val="0"/>
          <w:szCs w:val="22"/>
          <w:u w:val="none"/>
        </w:rPr>
        <w:t xml:space="preserve">Vedlejší polní cesta navržena k rekonstrukci </w:t>
      </w:r>
      <w:proofErr w:type="spellStart"/>
      <w:r w:rsidRPr="00B3378B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B3378B">
        <w:rPr>
          <w:rStyle w:val="l-L2Char"/>
          <w:rFonts w:cs="Arial"/>
          <w:b w:val="0"/>
          <w:szCs w:val="22"/>
          <w:u w:val="none"/>
        </w:rPr>
        <w:t xml:space="preserve"> P4,0/20, šířky jízdního pruhu 3,0m + 2x0,5m krajnice, délky </w:t>
      </w:r>
      <w:proofErr w:type="gramStart"/>
      <w:r w:rsidRPr="00B3378B">
        <w:rPr>
          <w:rStyle w:val="l-L2Char"/>
          <w:rFonts w:cs="Arial"/>
          <w:b w:val="0"/>
          <w:szCs w:val="22"/>
          <w:u w:val="none"/>
        </w:rPr>
        <w:t>765m</w:t>
      </w:r>
      <w:proofErr w:type="gramEnd"/>
      <w:r w:rsidRPr="00B3378B">
        <w:rPr>
          <w:rStyle w:val="l-L2Char"/>
          <w:rFonts w:cs="Arial"/>
          <w:b w:val="0"/>
          <w:szCs w:val="22"/>
          <w:u w:val="none"/>
        </w:rPr>
        <w:t>,</w:t>
      </w:r>
      <w:r w:rsidRPr="007A046A">
        <w:rPr>
          <w:rFonts w:ascii="Arial" w:hAnsi="Arial" w:cs="Arial"/>
          <w:b w:val="0"/>
          <w:szCs w:val="22"/>
          <w:u w:val="none"/>
        </w:rPr>
        <w:t xml:space="preserve"> </w:t>
      </w:r>
      <w:r w:rsidRPr="00B3378B">
        <w:rPr>
          <w:rStyle w:val="l-L2Char"/>
          <w:rFonts w:cs="Arial"/>
          <w:b w:val="0"/>
          <w:szCs w:val="22"/>
          <w:u w:val="none"/>
        </w:rPr>
        <w:t>na pozemcích:</w:t>
      </w:r>
      <w:r w:rsidRPr="007A046A">
        <w:rPr>
          <w:rFonts w:ascii="Arial" w:hAnsi="Arial" w:cs="Arial"/>
          <w:u w:val="none"/>
        </w:rPr>
        <w:t xml:space="preserve"> </w:t>
      </w:r>
      <w:r w:rsidRPr="00B3378B">
        <w:rPr>
          <w:rStyle w:val="l-L2Char"/>
          <w:rFonts w:cs="Arial"/>
          <w:b w:val="0"/>
          <w:szCs w:val="22"/>
          <w:u w:val="none"/>
        </w:rPr>
        <w:t>3716, 2505/125, 3744</w:t>
      </w:r>
    </w:p>
    <w:p w14:paraId="1E7DF853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120" w:after="0"/>
        <w:ind w:left="737" w:firstLine="114"/>
        <w:jc w:val="both"/>
        <w:rPr>
          <w:rStyle w:val="l-L2Char"/>
          <w:rFonts w:cs="Arial"/>
          <w:szCs w:val="22"/>
          <w:u w:val="none"/>
        </w:rPr>
      </w:pPr>
      <w:r w:rsidRPr="00B3378B">
        <w:rPr>
          <w:rStyle w:val="l-L2Char"/>
          <w:rFonts w:cs="Arial"/>
          <w:szCs w:val="22"/>
          <w:u w:val="none"/>
        </w:rPr>
        <w:t>VC 14</w:t>
      </w:r>
    </w:p>
    <w:p w14:paraId="61AC4691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0" w:after="120"/>
        <w:ind w:left="851"/>
        <w:jc w:val="both"/>
        <w:rPr>
          <w:rStyle w:val="l-L2Char"/>
          <w:rFonts w:cs="Arial"/>
          <w:szCs w:val="22"/>
          <w:u w:val="none"/>
        </w:rPr>
      </w:pPr>
      <w:r w:rsidRPr="00B3378B">
        <w:rPr>
          <w:rStyle w:val="l-L2Char"/>
          <w:rFonts w:cs="Arial"/>
          <w:b w:val="0"/>
          <w:szCs w:val="22"/>
          <w:u w:val="none"/>
        </w:rPr>
        <w:t xml:space="preserve">Vedlejší polní cesta nově navržená </w:t>
      </w:r>
      <w:proofErr w:type="spellStart"/>
      <w:r w:rsidRPr="00B3378B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B3378B">
        <w:rPr>
          <w:rStyle w:val="l-L2Char"/>
          <w:rFonts w:cs="Arial"/>
          <w:b w:val="0"/>
          <w:szCs w:val="22"/>
          <w:u w:val="none"/>
        </w:rPr>
        <w:t xml:space="preserve"> P4,0/20, šířky jízdního pruhu 3,5m + 2x0,25m krajnice, délky </w:t>
      </w:r>
      <w:proofErr w:type="gramStart"/>
      <w:r w:rsidRPr="00B3378B">
        <w:rPr>
          <w:rStyle w:val="l-L2Char"/>
          <w:rFonts w:cs="Arial"/>
          <w:b w:val="0"/>
          <w:szCs w:val="22"/>
          <w:u w:val="none"/>
        </w:rPr>
        <w:t>1062m</w:t>
      </w:r>
      <w:proofErr w:type="gramEnd"/>
      <w:r w:rsidRPr="00B3378B">
        <w:rPr>
          <w:rStyle w:val="l-L2Char"/>
          <w:rFonts w:cs="Arial"/>
          <w:b w:val="0"/>
          <w:szCs w:val="22"/>
          <w:u w:val="none"/>
        </w:rPr>
        <w:t>,</w:t>
      </w:r>
      <w:r w:rsidRPr="007A046A">
        <w:rPr>
          <w:rFonts w:ascii="Arial" w:hAnsi="Arial" w:cs="Arial"/>
          <w:b w:val="0"/>
          <w:szCs w:val="22"/>
          <w:u w:val="none"/>
        </w:rPr>
        <w:t xml:space="preserve"> </w:t>
      </w:r>
      <w:r w:rsidRPr="00B3378B">
        <w:rPr>
          <w:rStyle w:val="l-L2Char"/>
          <w:rFonts w:cs="Arial"/>
          <w:b w:val="0"/>
          <w:szCs w:val="22"/>
          <w:u w:val="none"/>
        </w:rPr>
        <w:t>na pozemcích: 2505/82, 607/30, 2505/91, 3692, 3691</w:t>
      </w:r>
    </w:p>
    <w:p w14:paraId="291C0E48" w14:textId="77777777" w:rsidR="0046560B" w:rsidRPr="00B3378B" w:rsidRDefault="0046560B" w:rsidP="007A046A">
      <w:pPr>
        <w:pStyle w:val="l-L1"/>
        <w:keepNext w:val="0"/>
        <w:numPr>
          <w:ilvl w:val="0"/>
          <w:numId w:val="0"/>
        </w:numPr>
        <w:spacing w:before="120" w:after="0"/>
        <w:ind w:left="737" w:firstLine="114"/>
        <w:jc w:val="both"/>
        <w:rPr>
          <w:rStyle w:val="l-L2Char"/>
          <w:rFonts w:cs="Arial"/>
          <w:szCs w:val="22"/>
          <w:u w:val="none"/>
        </w:rPr>
      </w:pPr>
      <w:r w:rsidRPr="00B3378B">
        <w:rPr>
          <w:rStyle w:val="l-L2Char"/>
          <w:rFonts w:cs="Arial"/>
          <w:szCs w:val="22"/>
          <w:u w:val="none"/>
        </w:rPr>
        <w:t xml:space="preserve">DC </w:t>
      </w:r>
      <w:proofErr w:type="gramStart"/>
      <w:r w:rsidRPr="00B3378B">
        <w:rPr>
          <w:rStyle w:val="l-L2Char"/>
          <w:rFonts w:cs="Arial"/>
          <w:szCs w:val="22"/>
          <w:u w:val="none"/>
        </w:rPr>
        <w:t>10 – R</w:t>
      </w:r>
      <w:proofErr w:type="gramEnd"/>
    </w:p>
    <w:p w14:paraId="01FF055A" w14:textId="309CB030" w:rsidR="0046560B" w:rsidRPr="007A046A" w:rsidRDefault="0046560B" w:rsidP="007A046A">
      <w:pPr>
        <w:pStyle w:val="l-L1"/>
        <w:keepNext w:val="0"/>
        <w:numPr>
          <w:ilvl w:val="0"/>
          <w:numId w:val="0"/>
        </w:numPr>
        <w:spacing w:before="0" w:after="120"/>
        <w:ind w:left="851"/>
        <w:jc w:val="both"/>
        <w:rPr>
          <w:rFonts w:ascii="Arial" w:hAnsi="Arial" w:cs="Arial"/>
          <w:b w:val="0"/>
          <w:szCs w:val="22"/>
        </w:rPr>
      </w:pPr>
      <w:r w:rsidRPr="00B3378B">
        <w:rPr>
          <w:rStyle w:val="l-L2Char"/>
          <w:rFonts w:cs="Arial"/>
          <w:b w:val="0"/>
          <w:szCs w:val="22"/>
          <w:u w:val="none"/>
        </w:rPr>
        <w:lastRenderedPageBreak/>
        <w:t xml:space="preserve">Doplňková polní cesta navržena k rekonstrukci </w:t>
      </w:r>
      <w:proofErr w:type="spellStart"/>
      <w:r w:rsidRPr="00B3378B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B3378B">
        <w:rPr>
          <w:rStyle w:val="l-L2Char"/>
          <w:rFonts w:cs="Arial"/>
          <w:b w:val="0"/>
          <w:szCs w:val="22"/>
          <w:u w:val="none"/>
        </w:rPr>
        <w:t xml:space="preserve"> P3,0/-, šířky jízdního pruhu 3,0m, délky </w:t>
      </w:r>
      <w:proofErr w:type="gramStart"/>
      <w:r w:rsidRPr="00B3378B">
        <w:rPr>
          <w:rStyle w:val="l-L2Char"/>
          <w:rFonts w:cs="Arial"/>
          <w:b w:val="0"/>
          <w:szCs w:val="22"/>
          <w:u w:val="none"/>
        </w:rPr>
        <w:t>105m</w:t>
      </w:r>
      <w:proofErr w:type="gramEnd"/>
      <w:r w:rsidRPr="00B3378B">
        <w:rPr>
          <w:rStyle w:val="l-L2Char"/>
          <w:rFonts w:cs="Arial"/>
          <w:b w:val="0"/>
          <w:szCs w:val="22"/>
          <w:u w:val="none"/>
        </w:rPr>
        <w:t>,</w:t>
      </w:r>
      <w:r w:rsidRPr="007A046A">
        <w:rPr>
          <w:rFonts w:ascii="Arial" w:hAnsi="Arial" w:cs="Arial"/>
          <w:b w:val="0"/>
          <w:szCs w:val="22"/>
          <w:u w:val="none"/>
        </w:rPr>
        <w:t xml:space="preserve"> </w:t>
      </w:r>
      <w:r w:rsidRPr="00B3378B">
        <w:rPr>
          <w:rStyle w:val="l-L2Char"/>
          <w:rFonts w:cs="Arial"/>
          <w:b w:val="0"/>
          <w:szCs w:val="22"/>
          <w:u w:val="none"/>
        </w:rPr>
        <w:t>na pozemcích: 3711</w:t>
      </w:r>
    </w:p>
    <w:p w14:paraId="21258837" w14:textId="77777777" w:rsidR="00B0493E" w:rsidRPr="00B3378B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/>
          <w:sz w:val="22"/>
          <w:szCs w:val="22"/>
          <w:lang w:val="en-US"/>
        </w:rPr>
        <w:t xml:space="preserve">       </w:t>
      </w:r>
      <w:r w:rsidRPr="00B3378B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B3378B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3378B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B3378B">
        <w:rPr>
          <w:rFonts w:ascii="Arial" w:hAnsi="Arial" w:cs="Arial"/>
          <w:sz w:val="22"/>
          <w:szCs w:val="22"/>
          <w:lang w:val="en-US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B3378B">
        <w:rPr>
          <w:rFonts w:ascii="Arial" w:hAnsi="Arial" w:cs="Arial"/>
          <w:sz w:val="22"/>
          <w:szCs w:val="22"/>
        </w:rPr>
        <w:t>stavba</w:t>
      </w:r>
      <w:r w:rsidRPr="00B3378B">
        <w:rPr>
          <w:rFonts w:ascii="Arial" w:hAnsi="Arial" w:cs="Arial"/>
          <w:sz w:val="22"/>
          <w:szCs w:val="22"/>
        </w:rPr>
        <w:t>“</w:t>
      </w:r>
      <w:proofErr w:type="gramEnd"/>
      <w:r w:rsidRPr="00B3378B">
        <w:rPr>
          <w:rFonts w:ascii="Arial" w:hAnsi="Arial" w:cs="Arial"/>
          <w:sz w:val="22"/>
          <w:szCs w:val="22"/>
        </w:rPr>
        <w:t>)</w:t>
      </w:r>
    </w:p>
    <w:p w14:paraId="37E775C8" w14:textId="77777777" w:rsidR="00B0493E" w:rsidRPr="00B3378B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B3378B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7A046A" w:rsidRDefault="0003533D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sz w:val="22"/>
          <w:szCs w:val="22"/>
        </w:rPr>
        <w:t>III</w:t>
      </w:r>
    </w:p>
    <w:p w14:paraId="41B2CF88" w14:textId="77777777" w:rsidR="00531C6F" w:rsidRPr="00B3378B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B3378B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B3378B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CA26360" w:rsidR="00B83F26" w:rsidRPr="00B3378B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 w:rsidRPr="00B3378B">
        <w:rPr>
          <w:rFonts w:ascii="Arial" w:hAnsi="Arial" w:cs="Arial"/>
          <w:b w:val="0"/>
          <w:sz w:val="22"/>
          <w:szCs w:val="22"/>
        </w:rPr>
        <w:t xml:space="preserve"> (pokud je realizace stavby vázána na jeho vydání)</w:t>
      </w:r>
      <w:r w:rsidRPr="00B3378B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</w:t>
      </w:r>
      <w:r w:rsidR="005C5FA9">
        <w:rPr>
          <w:rFonts w:ascii="Arial" w:hAnsi="Arial" w:cs="Arial"/>
          <w:b w:val="0"/>
          <w:sz w:val="22"/>
          <w:szCs w:val="22"/>
        </w:rPr>
        <w:t>i</w:t>
      </w:r>
      <w:r w:rsidRPr="00B3378B">
        <w:rPr>
          <w:rFonts w:ascii="Arial" w:hAnsi="Arial" w:cs="Arial"/>
          <w:b w:val="0"/>
          <w:sz w:val="22"/>
          <w:szCs w:val="22"/>
        </w:rPr>
        <w:t xml:space="preserve"> a dodatečně ověřeny stavebním úřadem, pokud je takového schválení třeba.</w:t>
      </w:r>
    </w:p>
    <w:p w14:paraId="0C868F0F" w14:textId="6B52F060" w:rsidR="00B83F26" w:rsidRPr="00B3378B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B3378B">
        <w:rPr>
          <w:rFonts w:ascii="Arial" w:hAnsi="Arial" w:cs="Arial"/>
          <w:bCs/>
          <w:sz w:val="22"/>
          <w:szCs w:val="22"/>
        </w:rPr>
        <w:br/>
      </w:r>
      <w:r w:rsidRPr="00B3378B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 w:rsidRPr="00B3378B">
        <w:rPr>
          <w:rFonts w:ascii="Arial" w:hAnsi="Arial" w:cs="Arial"/>
          <w:bCs/>
          <w:sz w:val="22"/>
          <w:szCs w:val="22"/>
        </w:rPr>
        <w:t>e</w:t>
      </w:r>
      <w:r w:rsidRPr="00B3378B">
        <w:rPr>
          <w:rFonts w:ascii="Arial" w:hAnsi="Arial" w:cs="Arial"/>
          <w:bCs/>
          <w:sz w:val="22"/>
          <w:szCs w:val="22"/>
        </w:rPr>
        <w:t> znění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B3378B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B3378B">
        <w:rPr>
          <w:rFonts w:ascii="Arial" w:hAnsi="Arial" w:cs="Arial"/>
          <w:sz w:val="22"/>
          <w:szCs w:val="22"/>
        </w:rPr>
        <w:t>specifikované v čl. II. odst. 2 této smlouvy</w:t>
      </w:r>
      <w:r w:rsidRPr="00B3378B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B3378B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B3378B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B3378B">
        <w:rPr>
          <w:rFonts w:ascii="Arial" w:hAnsi="Arial" w:cs="Arial"/>
          <w:bCs/>
          <w:sz w:val="22"/>
          <w:szCs w:val="22"/>
        </w:rPr>
        <w:t xml:space="preserve">v rozsahu </w:t>
      </w:r>
      <w:r w:rsidRPr="00B3378B">
        <w:rPr>
          <w:rFonts w:ascii="Arial" w:hAnsi="Arial" w:cs="Arial"/>
          <w:bCs/>
          <w:sz w:val="22"/>
          <w:szCs w:val="22"/>
        </w:rPr>
        <w:t>níže specifikovan</w:t>
      </w:r>
      <w:r w:rsidR="00206E65" w:rsidRPr="00B3378B">
        <w:rPr>
          <w:rFonts w:ascii="Arial" w:hAnsi="Arial" w:cs="Arial"/>
          <w:bCs/>
          <w:sz w:val="22"/>
          <w:szCs w:val="22"/>
        </w:rPr>
        <w:t>ých činností</w:t>
      </w:r>
      <w:r w:rsidRPr="00B3378B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B3378B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účastní se 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protokolárního </w:t>
      </w:r>
      <w:r w:rsidRPr="00B3378B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B3378B">
        <w:rPr>
          <w:rFonts w:ascii="Arial" w:hAnsi="Arial" w:cs="Arial"/>
          <w:sz w:val="22"/>
          <w:szCs w:val="22"/>
        </w:rPr>
        <w:t>specifikované v čl. II. odst. 2 této smlouvy</w:t>
      </w:r>
      <w:r w:rsidRPr="00B3378B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 této </w:t>
      </w:r>
      <w:r w:rsidRPr="00B3378B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B3378B" w:rsidRDefault="00EF1A5F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3D45891C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5C5FA9">
        <w:rPr>
          <w:rFonts w:ascii="Arial" w:hAnsi="Arial" w:cs="Arial"/>
          <w:bCs/>
          <w:sz w:val="22"/>
          <w:szCs w:val="22"/>
        </w:rPr>
        <w:t xml:space="preserve"> č. 1</w:t>
      </w:r>
      <w:r w:rsidRPr="00B3378B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B3378B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B3378B">
        <w:rPr>
          <w:rFonts w:ascii="Arial" w:hAnsi="Arial" w:cs="Arial"/>
          <w:bCs/>
          <w:sz w:val="22"/>
          <w:szCs w:val="22"/>
        </w:rPr>
        <w:t>,</w:t>
      </w:r>
      <w:r w:rsidRPr="00B3378B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B3378B" w:rsidRDefault="00EF1A5F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 w:rsidRPr="00B3378B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40604768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na žádost objednatele </w:t>
      </w:r>
      <w:r w:rsidR="00CA3F1D">
        <w:rPr>
          <w:rFonts w:ascii="Arial" w:hAnsi="Arial" w:cs="Arial"/>
          <w:bCs/>
          <w:sz w:val="22"/>
          <w:szCs w:val="22"/>
        </w:rPr>
        <w:t xml:space="preserve">č. 1 </w:t>
      </w:r>
      <w:r w:rsidRPr="00B3378B">
        <w:rPr>
          <w:rFonts w:ascii="Arial" w:hAnsi="Arial" w:cs="Arial"/>
          <w:bCs/>
          <w:sz w:val="22"/>
          <w:szCs w:val="22"/>
        </w:rPr>
        <w:t>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vybraných </w:t>
      </w:r>
      <w:r w:rsidRPr="00B3378B">
        <w:rPr>
          <w:rFonts w:ascii="Arial" w:hAnsi="Arial" w:cs="Arial"/>
          <w:bCs/>
          <w:sz w:val="22"/>
          <w:szCs w:val="22"/>
        </w:rPr>
        <w:t>kontrolních dn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B3378B">
        <w:rPr>
          <w:rFonts w:ascii="Arial" w:hAnsi="Arial" w:cs="Arial"/>
          <w:bCs/>
          <w:sz w:val="22"/>
          <w:szCs w:val="22"/>
        </w:rPr>
        <w:t>stavebním povolení</w:t>
      </w:r>
      <w:r w:rsidR="002B171C" w:rsidRPr="00B3378B">
        <w:rPr>
          <w:rFonts w:ascii="Arial" w:hAnsi="Arial" w:cs="Arial"/>
          <w:bCs/>
          <w:sz w:val="22"/>
          <w:szCs w:val="22"/>
        </w:rPr>
        <w:t>,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48A02C75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spolupracuje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</w:t>
      </w:r>
      <w:r w:rsidRPr="00B3378B">
        <w:rPr>
          <w:rFonts w:ascii="Arial" w:hAnsi="Arial" w:cs="Arial"/>
          <w:bCs/>
          <w:sz w:val="22"/>
          <w:szCs w:val="22"/>
        </w:rPr>
        <w:t>s ostatními partnery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</w:t>
      </w:r>
      <w:r w:rsidRPr="00B3378B">
        <w:rPr>
          <w:rFonts w:ascii="Arial" w:hAnsi="Arial" w:cs="Arial"/>
          <w:bCs/>
          <w:sz w:val="22"/>
          <w:szCs w:val="22"/>
        </w:rPr>
        <w:t>(objednatel</w:t>
      </w:r>
      <w:r w:rsidR="00CA3F1D">
        <w:rPr>
          <w:rFonts w:ascii="Arial" w:hAnsi="Arial" w:cs="Arial"/>
          <w:bCs/>
          <w:sz w:val="22"/>
          <w:szCs w:val="22"/>
        </w:rPr>
        <w:t>é</w:t>
      </w:r>
      <w:r w:rsidRPr="00B3378B">
        <w:rPr>
          <w:rFonts w:ascii="Arial" w:hAnsi="Arial" w:cs="Arial"/>
          <w:bCs/>
          <w:sz w:val="22"/>
          <w:szCs w:val="22"/>
        </w:rPr>
        <w:t>, zhotovitel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</w:t>
      </w:r>
      <w:r w:rsidRPr="00B3378B">
        <w:rPr>
          <w:rFonts w:ascii="Arial" w:hAnsi="Arial" w:cs="Arial"/>
          <w:bCs/>
          <w:sz w:val="22"/>
          <w:szCs w:val="22"/>
        </w:rPr>
        <w:t>stavby,</w:t>
      </w:r>
      <w:r w:rsidR="00EF1A5F" w:rsidRPr="00B3378B">
        <w:rPr>
          <w:rFonts w:ascii="Arial" w:hAnsi="Arial" w:cs="Arial"/>
          <w:bCs/>
          <w:sz w:val="22"/>
          <w:szCs w:val="22"/>
        </w:rPr>
        <w:t xml:space="preserve"> </w:t>
      </w:r>
      <w:r w:rsidRPr="00B3378B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B3378B">
        <w:rPr>
          <w:rFonts w:ascii="Arial" w:hAnsi="Arial" w:cs="Arial"/>
          <w:bCs/>
          <w:sz w:val="22"/>
          <w:szCs w:val="22"/>
        </w:rPr>
        <w:t>stav</w:t>
      </w:r>
      <w:r w:rsidRPr="00B3378B">
        <w:rPr>
          <w:rFonts w:ascii="Arial" w:hAnsi="Arial" w:cs="Arial"/>
          <w:bCs/>
          <w:sz w:val="22"/>
          <w:szCs w:val="22"/>
        </w:rPr>
        <w:t>ebníka</w:t>
      </w:r>
      <w:r w:rsidR="00EF1A5F" w:rsidRPr="00B3378B">
        <w:rPr>
          <w:rFonts w:ascii="Arial" w:hAnsi="Arial" w:cs="Arial"/>
          <w:bCs/>
          <w:sz w:val="22"/>
          <w:szCs w:val="22"/>
        </w:rPr>
        <w:t>, koordinátor bezpečnosti práce</w:t>
      </w:r>
      <w:r w:rsidRPr="00B3378B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ve vydaném </w:t>
      </w:r>
      <w:r w:rsidRPr="00B3378B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 w:rsidRPr="00B3378B">
        <w:rPr>
          <w:rFonts w:ascii="Arial" w:hAnsi="Arial" w:cs="Arial"/>
          <w:bCs/>
          <w:sz w:val="22"/>
          <w:szCs w:val="22"/>
        </w:rPr>
        <w:t xml:space="preserve">ve </w:t>
      </w:r>
      <w:r w:rsidRPr="00B3378B">
        <w:rPr>
          <w:rFonts w:ascii="Arial" w:hAnsi="Arial" w:cs="Arial"/>
          <w:bCs/>
          <w:sz w:val="22"/>
          <w:szCs w:val="22"/>
        </w:rPr>
        <w:t>stanovis</w:t>
      </w:r>
      <w:r w:rsidR="002B171C" w:rsidRPr="00B3378B">
        <w:rPr>
          <w:rFonts w:ascii="Arial" w:hAnsi="Arial" w:cs="Arial"/>
          <w:bCs/>
          <w:sz w:val="22"/>
          <w:szCs w:val="22"/>
        </w:rPr>
        <w:t>cích</w:t>
      </w:r>
      <w:r w:rsidRPr="00B3378B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E90D6DA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aktivně se zúčastní přebírání stavby objednatel</w:t>
      </w:r>
      <w:r w:rsidR="00CA3F1D">
        <w:rPr>
          <w:rFonts w:ascii="Arial" w:hAnsi="Arial" w:cs="Arial"/>
          <w:bCs/>
          <w:sz w:val="22"/>
          <w:szCs w:val="22"/>
        </w:rPr>
        <w:t>i</w:t>
      </w:r>
      <w:r w:rsidRPr="00B3378B">
        <w:rPr>
          <w:rFonts w:ascii="Arial" w:hAnsi="Arial" w:cs="Arial"/>
          <w:bCs/>
          <w:sz w:val="22"/>
          <w:szCs w:val="22"/>
        </w:rPr>
        <w:t xml:space="preserve"> od zhotovitele stavby</w:t>
      </w:r>
      <w:r w:rsidRPr="007A046A">
        <w:rPr>
          <w:rFonts w:ascii="Arial" w:hAnsi="Arial" w:cs="Arial"/>
          <w:bCs/>
          <w:sz w:val="22"/>
          <w:szCs w:val="22"/>
        </w:rPr>
        <w:t xml:space="preserve"> specifikované v čl. II. odst. 2. této smlouvy</w:t>
      </w:r>
      <w:r w:rsidRPr="00B3378B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</w:t>
      </w:r>
      <w:r w:rsidR="00CA3F1D">
        <w:rPr>
          <w:rFonts w:ascii="Arial" w:hAnsi="Arial" w:cs="Arial"/>
          <w:bCs/>
          <w:sz w:val="22"/>
          <w:szCs w:val="22"/>
        </w:rPr>
        <w:t>i</w:t>
      </w:r>
      <w:r w:rsidRPr="00B3378B">
        <w:rPr>
          <w:rFonts w:ascii="Arial" w:hAnsi="Arial" w:cs="Arial"/>
          <w:bCs/>
          <w:sz w:val="22"/>
          <w:szCs w:val="22"/>
        </w:rPr>
        <w:t xml:space="preserve">, přičemž aktivní účastí se rozumí kompletní samostatná prohlídka zhotovované stavby, upozorňování na vady a nedodělky stavby, vypracování zápisu </w:t>
      </w:r>
      <w:r w:rsidR="00B520B5" w:rsidRPr="00B3378B">
        <w:rPr>
          <w:rFonts w:ascii="Arial" w:hAnsi="Arial" w:cs="Arial"/>
          <w:bCs/>
          <w:sz w:val="22"/>
          <w:szCs w:val="22"/>
        </w:rPr>
        <w:br/>
      </w:r>
      <w:r w:rsidRPr="00B3378B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lastRenderedPageBreak/>
        <w:t>aktivně se účastní kolaudace a při kontrole odstranění kolaudačních závad,</w:t>
      </w:r>
    </w:p>
    <w:p w14:paraId="7D6767E7" w14:textId="77777777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B3378B" w:rsidRDefault="00B83F26" w:rsidP="007A046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B3378B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52004E11" w:rsidR="00B83F26" w:rsidRPr="00B3378B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B3378B">
        <w:rPr>
          <w:rFonts w:ascii="Arial" w:hAnsi="Arial" w:cs="Arial"/>
          <w:bCs/>
          <w:sz w:val="22"/>
          <w:szCs w:val="22"/>
        </w:rPr>
        <w:t xml:space="preserve">projektanta </w:t>
      </w:r>
      <w:r w:rsidRPr="00B3378B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7672129E" w14:textId="158F576B" w:rsidR="008A1D16" w:rsidRPr="00B3378B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B3378B">
        <w:rPr>
          <w:rFonts w:ascii="Arial" w:hAnsi="Arial" w:cs="Arial"/>
          <w:sz w:val="22"/>
          <w:szCs w:val="22"/>
        </w:rPr>
        <w:t xml:space="preserve">je </w:t>
      </w:r>
      <w:r w:rsidRPr="00B3378B">
        <w:rPr>
          <w:rFonts w:ascii="Arial" w:hAnsi="Arial" w:cs="Arial"/>
          <w:sz w:val="22"/>
          <w:szCs w:val="22"/>
        </w:rPr>
        <w:t>provád</w:t>
      </w:r>
      <w:r w:rsidR="00B705C1" w:rsidRPr="00B3378B">
        <w:rPr>
          <w:rFonts w:ascii="Arial" w:hAnsi="Arial" w:cs="Arial"/>
          <w:sz w:val="22"/>
          <w:szCs w:val="22"/>
        </w:rPr>
        <w:t>ě</w:t>
      </w:r>
      <w:r w:rsidRPr="00B3378B">
        <w:rPr>
          <w:rFonts w:ascii="Arial" w:hAnsi="Arial" w:cs="Arial"/>
          <w:sz w:val="22"/>
          <w:szCs w:val="22"/>
        </w:rPr>
        <w:t xml:space="preserve">ní </w:t>
      </w:r>
      <w:r w:rsidR="002B171C" w:rsidRPr="00B3378B">
        <w:rPr>
          <w:rFonts w:ascii="Arial" w:hAnsi="Arial" w:cs="Arial"/>
          <w:sz w:val="22"/>
          <w:szCs w:val="22"/>
        </w:rPr>
        <w:t xml:space="preserve">nezbytných </w:t>
      </w:r>
      <w:r w:rsidR="00EC3260" w:rsidRPr="00B3378B">
        <w:rPr>
          <w:rFonts w:ascii="Arial" w:hAnsi="Arial" w:cs="Arial"/>
          <w:sz w:val="22"/>
          <w:szCs w:val="22"/>
        </w:rPr>
        <w:t xml:space="preserve">drobných </w:t>
      </w:r>
      <w:r w:rsidR="003511BE" w:rsidRPr="00B3378B">
        <w:rPr>
          <w:rFonts w:ascii="Arial" w:hAnsi="Arial" w:cs="Arial"/>
          <w:sz w:val="22"/>
          <w:szCs w:val="22"/>
        </w:rPr>
        <w:t xml:space="preserve">úprav </w:t>
      </w:r>
      <w:r w:rsidRPr="00B3378B">
        <w:rPr>
          <w:rFonts w:ascii="Arial" w:hAnsi="Arial" w:cs="Arial"/>
          <w:sz w:val="22"/>
          <w:szCs w:val="22"/>
        </w:rPr>
        <w:t>v projektové dokumentaci,</w:t>
      </w:r>
      <w:r w:rsidR="008A1D16" w:rsidRPr="00B3378B">
        <w:rPr>
          <w:rFonts w:ascii="Arial" w:hAnsi="Arial" w:cs="Arial"/>
          <w:sz w:val="22"/>
          <w:szCs w:val="22"/>
        </w:rPr>
        <w:t xml:space="preserve"> které musí být schváleny objednatel</w:t>
      </w:r>
      <w:r w:rsidR="00CA3F1D">
        <w:rPr>
          <w:rFonts w:ascii="Arial" w:hAnsi="Arial" w:cs="Arial"/>
          <w:sz w:val="22"/>
          <w:szCs w:val="22"/>
        </w:rPr>
        <w:t>i</w:t>
      </w:r>
      <w:r w:rsidR="008A1D16" w:rsidRPr="00B3378B">
        <w:rPr>
          <w:rFonts w:ascii="Arial" w:hAnsi="Arial" w:cs="Arial"/>
          <w:sz w:val="22"/>
          <w:szCs w:val="22"/>
        </w:rPr>
        <w:t>.</w:t>
      </w:r>
      <w:r w:rsidRPr="00B3378B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B3378B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B3378B">
        <w:rPr>
          <w:rFonts w:ascii="Arial" w:hAnsi="Arial" w:cs="Arial"/>
          <w:sz w:val="22"/>
          <w:szCs w:val="22"/>
        </w:rPr>
        <w:t xml:space="preserve">změn </w:t>
      </w:r>
      <w:r w:rsidRPr="00B3378B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B3378B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B3378B">
        <w:rPr>
          <w:rFonts w:ascii="Arial" w:hAnsi="Arial" w:cs="Arial"/>
          <w:sz w:val="22"/>
          <w:szCs w:val="22"/>
        </w:rPr>
        <w:br/>
      </w:r>
      <w:r w:rsidR="008A1D16" w:rsidRPr="00B3378B">
        <w:rPr>
          <w:rFonts w:ascii="Arial" w:hAnsi="Arial" w:cs="Arial"/>
          <w:sz w:val="22"/>
          <w:szCs w:val="22"/>
        </w:rPr>
        <w:t xml:space="preserve">a sledu prací na </w:t>
      </w:r>
      <w:r w:rsidR="002B171C" w:rsidRPr="00B3378B">
        <w:rPr>
          <w:rFonts w:ascii="Arial" w:hAnsi="Arial" w:cs="Arial"/>
          <w:sz w:val="22"/>
          <w:szCs w:val="22"/>
        </w:rPr>
        <w:t>stavbě</w:t>
      </w:r>
      <w:r w:rsidR="008A1D16" w:rsidRPr="00B3378B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1C21B66F" w14:textId="70985B04" w:rsidR="009B4D42" w:rsidRPr="00B3378B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2" w:name="_Hlk16163141"/>
      <w:r w:rsidRPr="00B3378B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B3378B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B3378B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7A046A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B3378B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B3378B">
        <w:rPr>
          <w:rFonts w:ascii="Arial" w:hAnsi="Arial" w:cs="Arial"/>
          <w:bCs/>
          <w:snapToGrid w:val="0"/>
          <w:sz w:val="22"/>
          <w:szCs w:val="22"/>
        </w:rPr>
        <w:t>ky</w:t>
      </w:r>
      <w:r w:rsidRPr="00B3378B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B3378B">
        <w:rPr>
          <w:rFonts w:ascii="Arial" w:hAnsi="Arial" w:cs="Arial"/>
          <w:bCs/>
          <w:snapToGrid w:val="0"/>
          <w:sz w:val="22"/>
          <w:szCs w:val="22"/>
        </w:rPr>
        <w:t>y</w:t>
      </w:r>
      <w:r w:rsidR="0046560B" w:rsidRPr="00B3378B">
        <w:rPr>
          <w:rFonts w:ascii="Arial" w:hAnsi="Arial" w:cs="Arial"/>
          <w:bCs/>
          <w:snapToGrid w:val="0"/>
          <w:sz w:val="22"/>
          <w:szCs w:val="22"/>
        </w:rPr>
        <w:t xml:space="preserve"> „</w:t>
      </w:r>
      <w:proofErr w:type="spellStart"/>
      <w:r w:rsidR="0046560B" w:rsidRPr="00B3378B">
        <w:rPr>
          <w:rFonts w:ascii="Arial" w:hAnsi="Arial" w:cs="Arial"/>
          <w:snapToGrid w:val="0"/>
          <w:szCs w:val="22"/>
          <w:lang w:val="en-US"/>
        </w:rPr>
        <w:t>Polní</w:t>
      </w:r>
      <w:proofErr w:type="spellEnd"/>
      <w:r w:rsidR="0046560B" w:rsidRPr="00B3378B">
        <w:rPr>
          <w:rFonts w:ascii="Arial" w:hAnsi="Arial" w:cs="Arial"/>
          <w:snapToGrid w:val="0"/>
          <w:szCs w:val="22"/>
          <w:lang w:val="en-US"/>
        </w:rPr>
        <w:t xml:space="preserve"> cesta </w:t>
      </w:r>
      <w:proofErr w:type="gramStart"/>
      <w:r w:rsidR="0046560B" w:rsidRPr="00B3378B">
        <w:rPr>
          <w:rFonts w:ascii="Arial" w:hAnsi="Arial" w:cs="Arial"/>
          <w:snapToGrid w:val="0"/>
          <w:szCs w:val="22"/>
          <w:lang w:val="en-US"/>
        </w:rPr>
        <w:t>HC9 - R</w:t>
      </w:r>
      <w:proofErr w:type="gramEnd"/>
      <w:r w:rsidR="0046560B" w:rsidRPr="00B3378B">
        <w:rPr>
          <w:rFonts w:ascii="Arial" w:hAnsi="Arial" w:cs="Arial"/>
          <w:snapToGrid w:val="0"/>
          <w:szCs w:val="22"/>
          <w:lang w:val="en-US"/>
        </w:rPr>
        <w:t xml:space="preserve">, DC 10 - R, VC 8a a VC 14 v </w:t>
      </w:r>
      <w:proofErr w:type="spellStart"/>
      <w:r w:rsidR="0046560B" w:rsidRPr="00B3378B">
        <w:rPr>
          <w:rFonts w:ascii="Arial" w:hAnsi="Arial" w:cs="Arial"/>
          <w:snapToGrid w:val="0"/>
          <w:szCs w:val="22"/>
          <w:lang w:val="en-US"/>
        </w:rPr>
        <w:t>k.ú</w:t>
      </w:r>
      <w:proofErr w:type="spellEnd"/>
      <w:r w:rsidR="0046560B" w:rsidRPr="00B3378B">
        <w:rPr>
          <w:rFonts w:ascii="Arial" w:hAnsi="Arial" w:cs="Arial"/>
          <w:snapToGrid w:val="0"/>
          <w:szCs w:val="22"/>
          <w:lang w:val="en-US"/>
        </w:rPr>
        <w:t xml:space="preserve">. </w:t>
      </w:r>
      <w:proofErr w:type="spellStart"/>
      <w:r w:rsidR="0046560B" w:rsidRPr="00B3378B">
        <w:rPr>
          <w:rFonts w:ascii="Arial" w:hAnsi="Arial" w:cs="Arial"/>
          <w:snapToGrid w:val="0"/>
          <w:szCs w:val="22"/>
          <w:lang w:val="en-US"/>
        </w:rPr>
        <w:t>Krupá</w:t>
      </w:r>
      <w:proofErr w:type="spellEnd"/>
      <w:r w:rsidR="0046560B" w:rsidRPr="00B3378B">
        <w:rPr>
          <w:rFonts w:ascii="Arial" w:hAnsi="Arial" w:cs="Arial"/>
          <w:snapToGrid w:val="0"/>
          <w:szCs w:val="22"/>
          <w:lang w:val="en-US"/>
        </w:rPr>
        <w:t>”</w:t>
      </w:r>
      <w:r w:rsidR="002E2A05" w:rsidRPr="00B3378B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B3378B">
        <w:rPr>
          <w:rFonts w:ascii="Arial" w:hAnsi="Arial" w:cs="Arial"/>
          <w:sz w:val="22"/>
          <w:szCs w:val="22"/>
        </w:rPr>
        <w:t xml:space="preserve"> </w:t>
      </w:r>
      <w:r w:rsidR="002E2A05" w:rsidRPr="00B3378B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B3378B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2"/>
    <w:p w14:paraId="546077FF" w14:textId="77777777" w:rsidR="004453EA" w:rsidRPr="00B3378B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B3378B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B3378B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z w:val="22"/>
          <w:szCs w:val="22"/>
        </w:rPr>
        <w:t>IV</w:t>
      </w:r>
    </w:p>
    <w:p w14:paraId="395FEFEA" w14:textId="77777777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EF970F0" w:rsidR="00015DD0" w:rsidRPr="00B3378B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3378B">
        <w:rPr>
          <w:rFonts w:ascii="Arial" w:hAnsi="Arial" w:cs="Arial"/>
          <w:sz w:val="22"/>
          <w:szCs w:val="22"/>
        </w:rPr>
        <w:t>2</w:t>
      </w:r>
      <w:r w:rsidRPr="00B3378B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3378B">
        <w:rPr>
          <w:rFonts w:ascii="Arial" w:hAnsi="Arial" w:cs="Arial"/>
          <w:sz w:val="22"/>
          <w:szCs w:val="22"/>
        </w:rPr>
        <w:t xml:space="preserve"> na stavbu</w:t>
      </w:r>
      <w:r w:rsidR="007C5C7F" w:rsidRPr="00B3378B">
        <w:rPr>
          <w:rFonts w:ascii="Arial" w:hAnsi="Arial" w:cs="Arial"/>
          <w:sz w:val="22"/>
          <w:szCs w:val="22"/>
        </w:rPr>
        <w:t>, případně</w:t>
      </w:r>
      <w:r w:rsidR="00A00B86" w:rsidRPr="00B3378B">
        <w:rPr>
          <w:rFonts w:ascii="Arial" w:hAnsi="Arial" w:cs="Arial"/>
          <w:sz w:val="22"/>
          <w:szCs w:val="22"/>
        </w:rPr>
        <w:t xml:space="preserve"> </w:t>
      </w:r>
      <w:r w:rsidR="0085556B" w:rsidRPr="00B3378B">
        <w:rPr>
          <w:rFonts w:ascii="Arial" w:hAnsi="Arial" w:cs="Arial"/>
          <w:sz w:val="22"/>
          <w:szCs w:val="22"/>
        </w:rPr>
        <w:t xml:space="preserve">až do doby </w:t>
      </w:r>
      <w:r w:rsidRPr="00B3378B">
        <w:rPr>
          <w:rFonts w:ascii="Arial" w:hAnsi="Arial" w:cs="Arial"/>
          <w:sz w:val="22"/>
          <w:szCs w:val="22"/>
        </w:rPr>
        <w:t>odstranění vad</w:t>
      </w:r>
      <w:r w:rsidR="00270033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3378B">
        <w:rPr>
          <w:rFonts w:ascii="Arial" w:hAnsi="Arial" w:cs="Arial"/>
          <w:sz w:val="22"/>
          <w:szCs w:val="22"/>
        </w:rPr>
        <w:t xml:space="preserve"> nebo při její kolaudaci</w:t>
      </w:r>
      <w:r w:rsidRPr="00B3378B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B3378B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7A046A" w:rsidRDefault="0003533D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015DD0" w:rsidRPr="007A046A">
        <w:rPr>
          <w:rFonts w:ascii="Arial" w:hAnsi="Arial" w:cs="Arial"/>
          <w:b/>
          <w:sz w:val="22"/>
          <w:szCs w:val="22"/>
        </w:rPr>
        <w:t>V</w:t>
      </w:r>
    </w:p>
    <w:p w14:paraId="6611D943" w14:textId="0912E2BC" w:rsidR="00015DD0" w:rsidRPr="00B3378B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085198E4" w:rsidR="00015DD0" w:rsidRPr="00B3378B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II odst.</w:t>
      </w:r>
      <w:r w:rsidR="009F145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2 této smlouvy</w:t>
      </w:r>
      <w:r w:rsidR="000E6467" w:rsidRPr="00B3378B">
        <w:rPr>
          <w:rFonts w:ascii="Arial" w:hAnsi="Arial" w:cs="Arial"/>
          <w:sz w:val="22"/>
          <w:szCs w:val="22"/>
        </w:rPr>
        <w:t xml:space="preserve"> a případně sídlo objednatele</w:t>
      </w:r>
      <w:r w:rsidR="0014100C">
        <w:rPr>
          <w:rFonts w:ascii="Arial" w:hAnsi="Arial" w:cs="Arial"/>
          <w:sz w:val="22"/>
          <w:szCs w:val="22"/>
        </w:rPr>
        <w:t xml:space="preserve"> č. 1</w:t>
      </w:r>
      <w:r w:rsidR="000E6467" w:rsidRPr="00B3378B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14100C">
        <w:rPr>
          <w:rFonts w:ascii="Arial" w:hAnsi="Arial" w:cs="Arial"/>
          <w:sz w:val="22"/>
          <w:szCs w:val="22"/>
        </w:rPr>
        <w:t xml:space="preserve"> č. 1</w:t>
      </w:r>
      <w:r w:rsidR="000E6467" w:rsidRPr="00B3378B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 w:rsidR="0014100C">
        <w:rPr>
          <w:rFonts w:ascii="Arial" w:hAnsi="Arial" w:cs="Arial"/>
          <w:sz w:val="22"/>
          <w:szCs w:val="22"/>
        </w:rPr>
        <w:t xml:space="preserve"> č. 1</w:t>
      </w:r>
      <w:r w:rsidR="000E6467" w:rsidRPr="00B3378B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14100C">
        <w:rPr>
          <w:rFonts w:ascii="Arial" w:hAnsi="Arial" w:cs="Arial"/>
          <w:sz w:val="22"/>
          <w:szCs w:val="22"/>
        </w:rPr>
        <w:t xml:space="preserve"> č</w:t>
      </w:r>
      <w:r w:rsidR="00CA3F1D">
        <w:rPr>
          <w:rFonts w:ascii="Arial" w:hAnsi="Arial" w:cs="Arial"/>
          <w:sz w:val="22"/>
          <w:szCs w:val="22"/>
        </w:rPr>
        <w:t xml:space="preserve">. </w:t>
      </w:r>
      <w:r w:rsidR="0014100C">
        <w:rPr>
          <w:rFonts w:ascii="Arial" w:hAnsi="Arial" w:cs="Arial"/>
          <w:sz w:val="22"/>
          <w:szCs w:val="22"/>
        </w:rPr>
        <w:t>1</w:t>
      </w:r>
      <w:r w:rsidR="000E6467" w:rsidRPr="00B3378B">
        <w:rPr>
          <w:rFonts w:ascii="Arial" w:hAnsi="Arial" w:cs="Arial"/>
          <w:sz w:val="22"/>
          <w:szCs w:val="22"/>
        </w:rPr>
        <w:t>.</w:t>
      </w:r>
      <w:r w:rsidRPr="00B3378B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B3378B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7A046A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z w:val="22"/>
          <w:szCs w:val="22"/>
        </w:rPr>
        <w:t>V</w:t>
      </w:r>
      <w:r w:rsidR="000E6467" w:rsidRPr="007A046A">
        <w:rPr>
          <w:rFonts w:ascii="Arial" w:hAnsi="Arial" w:cs="Arial"/>
          <w:b/>
          <w:sz w:val="22"/>
          <w:szCs w:val="22"/>
        </w:rPr>
        <w:t>I</w:t>
      </w:r>
    </w:p>
    <w:p w14:paraId="1C8ACEE4" w14:textId="7913FF31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64A4147C" w:rsidR="00B83F26" w:rsidRPr="00B3378B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  <w:u w:val="single"/>
        </w:rPr>
        <w:t>Povinnosti objednatele</w:t>
      </w:r>
      <w:r w:rsidR="0014100C">
        <w:rPr>
          <w:rFonts w:ascii="Arial" w:hAnsi="Arial" w:cs="Arial"/>
          <w:sz w:val="22"/>
          <w:szCs w:val="22"/>
          <w:u w:val="single"/>
        </w:rPr>
        <w:t xml:space="preserve"> č 1</w:t>
      </w:r>
      <w:r w:rsidRPr="00B3378B">
        <w:rPr>
          <w:rFonts w:ascii="Arial" w:hAnsi="Arial" w:cs="Arial"/>
          <w:sz w:val="22"/>
          <w:szCs w:val="22"/>
          <w:u w:val="single"/>
        </w:rPr>
        <w:t>:</w:t>
      </w:r>
    </w:p>
    <w:p w14:paraId="0A0FED5E" w14:textId="60E4283C" w:rsidR="00B83F26" w:rsidRPr="00B3378B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 w:rsidRPr="00B3378B">
        <w:rPr>
          <w:rFonts w:ascii="Arial" w:hAnsi="Arial" w:cs="Arial"/>
          <w:sz w:val="22"/>
          <w:szCs w:val="22"/>
        </w:rPr>
        <w:t xml:space="preserve">mu </w:t>
      </w:r>
      <w:r w:rsidRPr="00B3378B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se zhotovitel nezúčastnil.</w:t>
      </w:r>
    </w:p>
    <w:p w14:paraId="2011E03B" w14:textId="4A8EBC33" w:rsidR="00B83F26" w:rsidRPr="00B3378B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na zhotovitele pro nezastupitelnost objednatele</w:t>
      </w:r>
      <w:r w:rsidR="00CA3F1D">
        <w:rPr>
          <w:rFonts w:ascii="Arial" w:hAnsi="Arial" w:cs="Arial"/>
          <w:sz w:val="22"/>
          <w:szCs w:val="22"/>
        </w:rPr>
        <w:t xml:space="preserve"> č. 1</w:t>
      </w:r>
      <w:r w:rsidRPr="00B3378B">
        <w:rPr>
          <w:rFonts w:ascii="Arial" w:hAnsi="Arial" w:cs="Arial"/>
          <w:sz w:val="22"/>
          <w:szCs w:val="22"/>
        </w:rPr>
        <w:t>.</w:t>
      </w:r>
    </w:p>
    <w:p w14:paraId="2A1A2D32" w14:textId="18146C9F" w:rsidR="0097470B" w:rsidRPr="00B3378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Objednatel</w:t>
      </w:r>
      <w:r w:rsidR="00CA3F1D">
        <w:rPr>
          <w:rFonts w:ascii="Arial" w:hAnsi="Arial" w:cs="Arial"/>
          <w:sz w:val="22"/>
          <w:szCs w:val="22"/>
        </w:rPr>
        <w:t xml:space="preserve"> č. 1</w:t>
      </w:r>
      <w:r w:rsidRPr="00B3378B">
        <w:rPr>
          <w:rFonts w:ascii="Arial" w:hAnsi="Arial" w:cs="Arial"/>
          <w:sz w:val="22"/>
          <w:szCs w:val="22"/>
        </w:rPr>
        <w:t xml:space="preserve"> je v nezbytném rozsahu povinen poskytnout zhotoviteli součinnost pro poskytování plnění, zejména se zavazuje poskytnout zhotoviteli na vyžádání podklady nezbytné pro poskytování plnění.</w:t>
      </w:r>
    </w:p>
    <w:p w14:paraId="24C26000" w14:textId="3694AD2A" w:rsidR="00D93301" w:rsidRPr="00B3378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Objednatel</w:t>
      </w:r>
      <w:r w:rsidR="00CA3F1D">
        <w:rPr>
          <w:rFonts w:ascii="Arial" w:hAnsi="Arial" w:cs="Arial"/>
          <w:sz w:val="22"/>
          <w:szCs w:val="22"/>
        </w:rPr>
        <w:t xml:space="preserve"> č. 1</w:t>
      </w:r>
      <w:r w:rsidRPr="00B3378B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B3378B">
        <w:rPr>
          <w:rFonts w:ascii="Arial" w:hAnsi="Arial" w:cs="Arial"/>
          <w:sz w:val="22"/>
          <w:szCs w:val="22"/>
        </w:rPr>
        <w:br/>
      </w:r>
      <w:r w:rsidRPr="00B3378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B3378B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     </w:t>
      </w:r>
      <w:r w:rsidR="00B83F26" w:rsidRPr="00B3378B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B3378B">
        <w:rPr>
          <w:rFonts w:ascii="Arial" w:hAnsi="Arial" w:cs="Arial"/>
          <w:sz w:val="22"/>
          <w:szCs w:val="22"/>
        </w:rPr>
        <w:t>:</w:t>
      </w:r>
    </w:p>
    <w:p w14:paraId="5101C784" w14:textId="4FDB3DD3" w:rsidR="00B83F26" w:rsidRPr="00B3378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 w:rsidRPr="00B3378B">
        <w:rPr>
          <w:rFonts w:ascii="Arial" w:hAnsi="Arial" w:cs="Arial"/>
          <w:sz w:val="22"/>
          <w:szCs w:val="22"/>
        </w:rPr>
        <w:t>péčí</w:t>
      </w:r>
      <w:r w:rsidRPr="00B3378B">
        <w:rPr>
          <w:rFonts w:ascii="Arial" w:hAnsi="Arial" w:cs="Arial"/>
          <w:sz w:val="22"/>
          <w:szCs w:val="22"/>
        </w:rPr>
        <w:t>, odborností a v souladu se zájmy objednatel</w:t>
      </w:r>
      <w:r w:rsidR="00CA3F1D">
        <w:rPr>
          <w:rFonts w:ascii="Arial" w:hAnsi="Arial" w:cs="Arial"/>
          <w:sz w:val="22"/>
          <w:szCs w:val="22"/>
        </w:rPr>
        <w:t>ů</w:t>
      </w:r>
      <w:r w:rsidRPr="00B3378B">
        <w:rPr>
          <w:rFonts w:ascii="Arial" w:hAnsi="Arial" w:cs="Arial"/>
          <w:sz w:val="22"/>
          <w:szCs w:val="22"/>
        </w:rPr>
        <w:t xml:space="preserve">. </w:t>
      </w:r>
    </w:p>
    <w:p w14:paraId="4C4FE620" w14:textId="28DFABD5" w:rsidR="00B83F26" w:rsidRPr="00B3378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</w:t>
      </w:r>
      <w:r w:rsidR="00CA3F1D">
        <w:rPr>
          <w:rFonts w:ascii="Arial" w:hAnsi="Arial" w:cs="Arial"/>
          <w:sz w:val="22"/>
          <w:szCs w:val="22"/>
        </w:rPr>
        <w:t>ů</w:t>
      </w:r>
      <w:r w:rsidRPr="00B3378B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303C24EE" w14:textId="27CFDE9A" w:rsidR="00B83F26" w:rsidRPr="00B3378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lastRenderedPageBreak/>
        <w:t>Upozornit písemně a bez zbytečného odkladu objednatele na zřejmou nevhodnost jeho pokynů, které by mohly mít za následek vznik škody. V případě,</w:t>
      </w:r>
      <w:r w:rsidR="002213F5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že objednatel</w:t>
      </w:r>
      <w:r w:rsidR="00CA3F1D">
        <w:rPr>
          <w:rFonts w:ascii="Arial" w:hAnsi="Arial" w:cs="Arial"/>
          <w:sz w:val="22"/>
          <w:szCs w:val="22"/>
        </w:rPr>
        <w:t>é</w:t>
      </w:r>
      <w:r w:rsidRPr="00B3378B">
        <w:rPr>
          <w:rFonts w:ascii="Arial" w:hAnsi="Arial" w:cs="Arial"/>
          <w:sz w:val="22"/>
          <w:szCs w:val="22"/>
        </w:rPr>
        <w:t xml:space="preserve"> i přes upozornění zhotovitele na splnění pokynů trvá, neodpovídá zhotovitel za škodu takto vzniklou. Pro případ, že zhotovitel nesplní shora uvedenou povinnost, je povinen uhradit objednatel</w:t>
      </w:r>
      <w:r w:rsidR="00CA3F1D">
        <w:rPr>
          <w:rFonts w:ascii="Arial" w:hAnsi="Arial" w:cs="Arial"/>
          <w:sz w:val="22"/>
          <w:szCs w:val="22"/>
        </w:rPr>
        <w:t>ům</w:t>
      </w:r>
      <w:r w:rsidRPr="00B3378B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77777777" w:rsidR="00B83F26" w:rsidRPr="00B3378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22B30F0C" w:rsidR="006B6D36" w:rsidRPr="00B3378B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B3378B">
        <w:rPr>
          <w:rFonts w:ascii="Arial" w:hAnsi="Arial" w:cs="Arial"/>
          <w:sz w:val="22"/>
          <w:szCs w:val="22"/>
        </w:rPr>
        <w:t>Zhotovitel je povinen včas oznámit objednatel</w:t>
      </w:r>
      <w:r w:rsidR="00CA3F1D">
        <w:rPr>
          <w:rFonts w:ascii="Arial" w:hAnsi="Arial" w:cs="Arial"/>
          <w:sz w:val="22"/>
          <w:szCs w:val="22"/>
        </w:rPr>
        <w:t>ům</w:t>
      </w:r>
      <w:r w:rsidRPr="00B3378B">
        <w:rPr>
          <w:rFonts w:ascii="Arial" w:hAnsi="Arial" w:cs="Arial"/>
          <w:sz w:val="22"/>
          <w:szCs w:val="22"/>
        </w:rPr>
        <w:t xml:space="preserve"> všechny okolnosti, které zjistil při</w:t>
      </w:r>
      <w:r w:rsidR="0054478C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poskytování plnění a jež mohou mít vliv na změnu pokynů objednatel</w:t>
      </w:r>
      <w:r w:rsidR="00CA3F1D">
        <w:rPr>
          <w:rFonts w:ascii="Arial" w:hAnsi="Arial" w:cs="Arial"/>
          <w:sz w:val="22"/>
          <w:szCs w:val="22"/>
        </w:rPr>
        <w:t>ů</w:t>
      </w:r>
      <w:r w:rsidRPr="00B3378B">
        <w:rPr>
          <w:rFonts w:ascii="Arial" w:hAnsi="Arial" w:cs="Arial"/>
          <w:sz w:val="22"/>
          <w:szCs w:val="22"/>
        </w:rPr>
        <w:t>.</w:t>
      </w:r>
      <w:r w:rsidR="006B6D36" w:rsidRPr="00B3378B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B3378B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B3378B">
        <w:rPr>
          <w:rStyle w:val="l-L2Char"/>
          <w:rFonts w:cs="Arial"/>
          <w:szCs w:val="22"/>
        </w:rPr>
        <w:t xml:space="preserve">Zhotovitel je povinen </w:t>
      </w:r>
      <w:r w:rsidR="009C0CA5" w:rsidRPr="00B3378B">
        <w:rPr>
          <w:rStyle w:val="l-L2Char"/>
          <w:rFonts w:cs="Arial"/>
          <w:szCs w:val="22"/>
        </w:rPr>
        <w:t xml:space="preserve">plnit Dílo </w:t>
      </w:r>
      <w:r w:rsidRPr="00B3378B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611296A5" w:rsidR="00653A09" w:rsidRPr="00B3378B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Zhotovitel prohlašuje, že odpovídá objednatel</w:t>
      </w:r>
      <w:r w:rsidR="00CA3F1D">
        <w:rPr>
          <w:rFonts w:ascii="Arial" w:hAnsi="Arial" w:cs="Arial"/>
          <w:sz w:val="22"/>
          <w:szCs w:val="22"/>
        </w:rPr>
        <w:t>ům</w:t>
      </w:r>
      <w:r w:rsidRPr="00B3378B">
        <w:rPr>
          <w:rFonts w:ascii="Arial" w:hAnsi="Arial" w:cs="Arial"/>
          <w:sz w:val="22"/>
          <w:szCs w:val="22"/>
        </w:rPr>
        <w:t xml:space="preserve"> za škodu na věcech, které od objednatel</w:t>
      </w:r>
      <w:r w:rsidR="00CA3F1D">
        <w:rPr>
          <w:rFonts w:ascii="Arial" w:hAnsi="Arial" w:cs="Arial"/>
          <w:sz w:val="22"/>
          <w:szCs w:val="22"/>
        </w:rPr>
        <w:t>ů</w:t>
      </w:r>
      <w:r w:rsidRPr="00B3378B">
        <w:rPr>
          <w:rFonts w:ascii="Arial" w:hAnsi="Arial" w:cs="Arial"/>
          <w:sz w:val="22"/>
          <w:szCs w:val="22"/>
        </w:rPr>
        <w:t xml:space="preserve"> protokolárně převzal pro účely poskytnutí plnění, a zavazuje se spolu se zakončením plnění dle této smlouvy předložit objednatel</w:t>
      </w:r>
      <w:r w:rsidR="00CA3F1D">
        <w:rPr>
          <w:rFonts w:ascii="Arial" w:hAnsi="Arial" w:cs="Arial"/>
          <w:sz w:val="22"/>
          <w:szCs w:val="22"/>
        </w:rPr>
        <w:t>ům</w:t>
      </w:r>
      <w:r w:rsidRPr="00B3378B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 w:rsidRPr="00B3378B">
        <w:rPr>
          <w:rFonts w:ascii="Arial" w:hAnsi="Arial" w:cs="Arial"/>
          <w:sz w:val="22"/>
          <w:szCs w:val="22"/>
        </w:rPr>
        <w:t>díla</w:t>
      </w:r>
      <w:r w:rsidRPr="00B3378B">
        <w:rPr>
          <w:rFonts w:ascii="Arial" w:hAnsi="Arial" w:cs="Arial"/>
          <w:sz w:val="22"/>
          <w:szCs w:val="22"/>
        </w:rPr>
        <w:t xml:space="preserve"> nezpracoval.</w:t>
      </w:r>
    </w:p>
    <w:p w14:paraId="35076E01" w14:textId="77777777" w:rsidR="00B4061D" w:rsidRPr="00B3378B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B3378B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7A046A" w:rsidRDefault="0003533D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7A046A">
        <w:rPr>
          <w:rFonts w:ascii="Arial" w:hAnsi="Arial" w:cs="Arial"/>
          <w:b/>
          <w:sz w:val="22"/>
          <w:szCs w:val="22"/>
        </w:rPr>
        <w:t>VII</w:t>
      </w:r>
    </w:p>
    <w:p w14:paraId="4B3E1838" w14:textId="77777777" w:rsidR="009C0CA5" w:rsidRPr="00B3378B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29DD5444" w:rsidR="00E75F8D" w:rsidRPr="00B3378B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2356AA" w:rsidRPr="007A046A">
        <w:rPr>
          <w:rFonts w:ascii="Arial" w:hAnsi="Arial" w:cs="Arial"/>
          <w:b/>
          <w:sz w:val="22"/>
          <w:szCs w:val="22"/>
        </w:rPr>
        <w:t>1 000 </w:t>
      </w:r>
      <w:proofErr w:type="gramStart"/>
      <w:r w:rsidR="002356AA" w:rsidRPr="007A046A">
        <w:rPr>
          <w:rFonts w:ascii="Arial" w:hAnsi="Arial" w:cs="Arial"/>
          <w:b/>
          <w:sz w:val="22"/>
          <w:szCs w:val="22"/>
        </w:rPr>
        <w:t>000 ,</w:t>
      </w:r>
      <w:proofErr w:type="gramEnd"/>
      <w:r w:rsidR="002356AA" w:rsidRPr="007A046A">
        <w:rPr>
          <w:rFonts w:ascii="Arial" w:hAnsi="Arial" w:cs="Arial"/>
          <w:b/>
          <w:sz w:val="22"/>
          <w:szCs w:val="22"/>
        </w:rPr>
        <w:t xml:space="preserve">- </w:t>
      </w:r>
      <w:commentRangeStart w:id="3"/>
      <w:r w:rsidR="00E36A32" w:rsidRPr="007A046A">
        <w:rPr>
          <w:rFonts w:ascii="Arial" w:hAnsi="Arial" w:cs="Arial"/>
          <w:b/>
          <w:sz w:val="22"/>
          <w:szCs w:val="22"/>
        </w:rPr>
        <w:t>Kč</w:t>
      </w:r>
      <w:commentRangeEnd w:id="3"/>
      <w:r w:rsidR="00E36A32" w:rsidRPr="007A046A">
        <w:rPr>
          <w:rFonts w:ascii="Arial" w:hAnsi="Arial" w:cs="Arial"/>
          <w:b/>
          <w:sz w:val="22"/>
          <w:szCs w:val="22"/>
        </w:rPr>
        <w:commentReference w:id="3"/>
      </w:r>
      <w:r w:rsidR="00E36A32" w:rsidRPr="007A046A">
        <w:rPr>
          <w:rFonts w:ascii="Arial" w:hAnsi="Arial" w:cs="Arial"/>
          <w:b/>
          <w:sz w:val="22"/>
          <w:szCs w:val="22"/>
        </w:rPr>
        <w:t>.</w:t>
      </w:r>
      <w:r w:rsidR="00E36A32" w:rsidRPr="00B3378B">
        <w:rPr>
          <w:rFonts w:ascii="Arial" w:hAnsi="Arial" w:cs="Arial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B3378B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B3378B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z w:val="22"/>
          <w:szCs w:val="22"/>
        </w:rPr>
        <w:t>V</w:t>
      </w:r>
      <w:r w:rsidR="000E6467" w:rsidRPr="007A046A">
        <w:rPr>
          <w:rFonts w:ascii="Arial" w:hAnsi="Arial" w:cs="Arial"/>
          <w:b/>
          <w:sz w:val="22"/>
          <w:szCs w:val="22"/>
        </w:rPr>
        <w:t>I</w:t>
      </w:r>
      <w:r w:rsidR="00B83F26" w:rsidRPr="007A046A">
        <w:rPr>
          <w:rFonts w:ascii="Arial" w:hAnsi="Arial" w:cs="Arial"/>
          <w:b/>
          <w:sz w:val="22"/>
          <w:szCs w:val="22"/>
        </w:rPr>
        <w:t>I</w:t>
      </w:r>
      <w:r w:rsidR="009C0CA5" w:rsidRPr="007A046A">
        <w:rPr>
          <w:rFonts w:ascii="Arial" w:hAnsi="Arial" w:cs="Arial"/>
          <w:b/>
          <w:sz w:val="22"/>
          <w:szCs w:val="22"/>
        </w:rPr>
        <w:t>I</w:t>
      </w:r>
    </w:p>
    <w:p w14:paraId="34ECE874" w14:textId="77777777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B3378B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B3378B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B3378B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commentRangeStart w:id="4"/>
      <w:r w:rsidRPr="00B3378B">
        <w:rPr>
          <w:rFonts w:ascii="Arial" w:hAnsi="Arial" w:cs="Arial"/>
          <w:b/>
          <w:i/>
          <w:sz w:val="22"/>
          <w:szCs w:val="22"/>
        </w:rPr>
        <w:t>Varianta A</w:t>
      </w:r>
      <w:commentRangeEnd w:id="4"/>
      <w:r w:rsidR="00D1571A" w:rsidRPr="007A046A">
        <w:rPr>
          <w:rStyle w:val="Odkaznakoment"/>
          <w:rFonts w:ascii="Arial" w:hAnsi="Arial" w:cs="Arial"/>
        </w:rPr>
        <w:commentReference w:id="4"/>
      </w:r>
    </w:p>
    <w:p w14:paraId="4C6D32B2" w14:textId="4965B002" w:rsidR="00761ABA" w:rsidRPr="00B3378B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B3378B">
        <w:rPr>
          <w:rFonts w:ascii="Arial" w:hAnsi="Arial" w:cs="Arial"/>
          <w:i/>
          <w:sz w:val="22"/>
          <w:szCs w:val="22"/>
        </w:rPr>
        <w:t>Objednatel</w:t>
      </w:r>
      <w:r w:rsidR="0014100C">
        <w:rPr>
          <w:rFonts w:ascii="Arial" w:hAnsi="Arial" w:cs="Arial"/>
          <w:i/>
          <w:sz w:val="22"/>
          <w:szCs w:val="22"/>
        </w:rPr>
        <w:t xml:space="preserve"> č. 2</w:t>
      </w:r>
      <w:r w:rsidRPr="00B3378B">
        <w:rPr>
          <w:rFonts w:ascii="Arial" w:hAnsi="Arial" w:cs="Arial"/>
          <w:i/>
          <w:sz w:val="22"/>
          <w:szCs w:val="22"/>
        </w:rPr>
        <w:t xml:space="preserve"> se zavazuje zaplatit zhotoviteli za provedení díla cenu ve </w:t>
      </w:r>
      <w:r w:rsidR="007C5C7F" w:rsidRPr="00B3378B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B3378B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B3378B">
        <w:rPr>
          <w:rFonts w:ascii="Arial" w:hAnsi="Arial" w:cs="Arial"/>
          <w:i/>
          <w:sz w:val="22"/>
          <w:szCs w:val="22"/>
        </w:rPr>
        <w:t xml:space="preserve"> 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Kč</w:t>
      </w:r>
      <w:proofErr w:type="gramEnd"/>
      <w:r w:rsidR="007C5C7F" w:rsidRPr="00B3378B">
        <w:rPr>
          <w:rFonts w:ascii="Arial" w:hAnsi="Arial" w:cs="Arial"/>
          <w:i/>
          <w:sz w:val="22"/>
          <w:szCs w:val="22"/>
        </w:rPr>
        <w:t xml:space="preserve"> bez DP</w:t>
      </w:r>
      <w:r w:rsidRPr="00B3378B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B3378B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B3378B">
        <w:rPr>
          <w:rFonts w:ascii="Arial" w:hAnsi="Arial" w:cs="Arial"/>
          <w:i/>
          <w:sz w:val="22"/>
          <w:szCs w:val="22"/>
        </w:rPr>
        <w:t>korun</w:t>
      </w:r>
      <w:r w:rsidR="00CE7F49" w:rsidRPr="00B3378B">
        <w:rPr>
          <w:rFonts w:ascii="Arial" w:hAnsi="Arial" w:cs="Arial"/>
          <w:i/>
          <w:sz w:val="22"/>
          <w:szCs w:val="22"/>
        </w:rPr>
        <w:t xml:space="preserve"> </w:t>
      </w:r>
      <w:r w:rsidR="005C23CD" w:rsidRPr="00B3378B">
        <w:rPr>
          <w:rFonts w:ascii="Arial" w:hAnsi="Arial" w:cs="Arial"/>
          <w:i/>
          <w:sz w:val="22"/>
          <w:szCs w:val="22"/>
        </w:rPr>
        <w:t>českých</w:t>
      </w:r>
      <w:r w:rsidR="007C5C7F" w:rsidRPr="00B3378B">
        <w:rPr>
          <w:rFonts w:ascii="Arial" w:hAnsi="Arial" w:cs="Arial"/>
          <w:i/>
          <w:sz w:val="22"/>
          <w:szCs w:val="22"/>
        </w:rPr>
        <w:t>.).</w:t>
      </w:r>
      <w:r w:rsidR="008E5BF1" w:rsidRPr="00B3378B">
        <w:rPr>
          <w:rFonts w:ascii="Arial" w:hAnsi="Arial" w:cs="Arial"/>
          <w:i/>
          <w:sz w:val="22"/>
          <w:szCs w:val="22"/>
        </w:rPr>
        <w:t xml:space="preserve"> 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B3378B">
        <w:rPr>
          <w:rFonts w:ascii="Arial" w:hAnsi="Arial" w:cs="Arial"/>
          <w:i/>
          <w:sz w:val="22"/>
          <w:szCs w:val="22"/>
        </w:rPr>
        <w:t>ceny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B3378B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B3378B">
        <w:rPr>
          <w:rFonts w:ascii="Arial" w:hAnsi="Arial" w:cs="Arial"/>
          <w:i/>
          <w:sz w:val="22"/>
          <w:szCs w:val="22"/>
        </w:rPr>
        <w:t>ze dne</w:t>
      </w:r>
      <w:r w:rsidR="008E5BF1" w:rsidRPr="00B3378B">
        <w:rPr>
          <w:rFonts w:ascii="Arial" w:hAnsi="Arial" w:cs="Arial"/>
          <w:i/>
          <w:sz w:val="22"/>
          <w:szCs w:val="22"/>
        </w:rPr>
        <w:t xml:space="preserve"> </w:t>
      </w:r>
      <w:r w:rsidR="008E5BF1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B3378B">
        <w:rPr>
          <w:rFonts w:ascii="Arial" w:hAnsi="Arial" w:cs="Arial"/>
          <w:i/>
          <w:sz w:val="22"/>
          <w:szCs w:val="22"/>
        </w:rPr>
        <w:t>.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B3378B">
        <w:rPr>
          <w:rFonts w:ascii="Arial" w:hAnsi="Arial" w:cs="Arial"/>
          <w:i/>
          <w:sz w:val="22"/>
          <w:szCs w:val="22"/>
        </w:rPr>
        <w:t>cena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B3378B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 w:rsidRPr="00B3378B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B3378B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B3378B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B3378B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B3378B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B3378B">
        <w:rPr>
          <w:rFonts w:ascii="Arial" w:hAnsi="Arial" w:cs="Arial"/>
          <w:i/>
          <w:sz w:val="22"/>
          <w:szCs w:val="22"/>
        </w:rPr>
        <w:t>díla</w:t>
      </w:r>
      <w:r w:rsidRPr="00B3378B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B3378B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B3378B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B3378B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B3378B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B3378B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B3378B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B3378B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6426A0" w:rsidR="00F66E65" w:rsidRPr="00B3378B" w:rsidRDefault="005F687B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B3378B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B3378B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77777777" w:rsidR="00F66E65" w:rsidRPr="00B3378B" w:rsidRDefault="00F66E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B3378B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B3378B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B3378B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B3378B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7777777" w:rsidR="003E757C" w:rsidRPr="00B3378B" w:rsidRDefault="003E757C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B3378B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B3378B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B3378B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B3378B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B3378B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B3378B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B3378B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B3378B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B3378B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B3378B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B3378B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commentRangeStart w:id="5"/>
      <w:r w:rsidRPr="00B3378B">
        <w:rPr>
          <w:rFonts w:ascii="Arial" w:hAnsi="Arial" w:cs="Arial"/>
          <w:b/>
          <w:sz w:val="22"/>
          <w:szCs w:val="22"/>
        </w:rPr>
        <w:t>Varianta B</w:t>
      </w:r>
      <w:commentRangeEnd w:id="5"/>
      <w:r w:rsidR="00D1571A" w:rsidRPr="007A046A">
        <w:rPr>
          <w:rStyle w:val="Odkaznakoment"/>
          <w:rFonts w:ascii="Arial" w:hAnsi="Arial" w:cs="Arial"/>
        </w:rPr>
        <w:commentReference w:id="5"/>
      </w:r>
    </w:p>
    <w:p w14:paraId="7366F576" w14:textId="41F4BD52" w:rsidR="00254993" w:rsidRPr="00B3378B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B3378B">
        <w:rPr>
          <w:rFonts w:ascii="Arial" w:hAnsi="Arial" w:cs="Arial"/>
          <w:i/>
          <w:sz w:val="22"/>
          <w:szCs w:val="22"/>
        </w:rPr>
        <w:t>Objednatel</w:t>
      </w:r>
      <w:r w:rsidR="0014100C">
        <w:rPr>
          <w:rFonts w:ascii="Arial" w:hAnsi="Arial" w:cs="Arial"/>
          <w:i/>
          <w:sz w:val="22"/>
          <w:szCs w:val="22"/>
        </w:rPr>
        <w:t xml:space="preserve"> č. 2</w:t>
      </w:r>
      <w:r w:rsidRPr="00B3378B">
        <w:rPr>
          <w:rFonts w:ascii="Arial" w:hAnsi="Arial" w:cs="Arial"/>
          <w:i/>
          <w:sz w:val="22"/>
          <w:szCs w:val="22"/>
        </w:rPr>
        <w:t xml:space="preserve"> se zavazuje zaplatit zhotoviteli za provedení díla cenu ve výš</w:t>
      </w:r>
      <w:r w:rsidR="00CE7F49" w:rsidRPr="00B3378B">
        <w:rPr>
          <w:rFonts w:ascii="Arial" w:hAnsi="Arial" w:cs="Arial"/>
          <w:i/>
          <w:sz w:val="22"/>
          <w:szCs w:val="22"/>
        </w:rPr>
        <w:t>i</w:t>
      </w:r>
      <w:r w:rsidR="005C23CD" w:rsidRPr="00B3378B">
        <w:rPr>
          <w:rFonts w:ascii="Arial" w:hAnsi="Arial" w:cs="Arial"/>
          <w:i/>
          <w:sz w:val="22"/>
          <w:szCs w:val="22"/>
        </w:rPr>
        <w:t xml:space="preserve">                    </w:t>
      </w:r>
      <w:proofErr w:type="gramStart"/>
      <w:r w:rsidR="005C23CD" w:rsidRPr="00B3378B">
        <w:rPr>
          <w:rFonts w:ascii="Arial" w:hAnsi="Arial" w:cs="Arial"/>
          <w:i/>
          <w:sz w:val="22"/>
          <w:szCs w:val="22"/>
        </w:rPr>
        <w:t xml:space="preserve">   </w:t>
      </w:r>
      <w:r w:rsidR="00761ABA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761ABA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761ABA" w:rsidRPr="00B3378B">
        <w:rPr>
          <w:rFonts w:ascii="Arial" w:hAnsi="Arial" w:cs="Arial"/>
          <w:i/>
          <w:sz w:val="22"/>
          <w:szCs w:val="22"/>
        </w:rPr>
        <w:t xml:space="preserve"> </w:t>
      </w:r>
      <w:r w:rsidRPr="00B3378B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B3378B">
        <w:rPr>
          <w:rFonts w:ascii="Arial" w:hAnsi="Arial" w:cs="Arial"/>
          <w:i/>
          <w:sz w:val="22"/>
          <w:szCs w:val="22"/>
        </w:rPr>
        <w:t>včetně</w:t>
      </w:r>
      <w:r w:rsidRPr="00B3378B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B3378B">
        <w:rPr>
          <w:rFonts w:ascii="Arial" w:hAnsi="Arial" w:cs="Arial"/>
          <w:i/>
          <w:sz w:val="22"/>
          <w:szCs w:val="22"/>
        </w:rPr>
        <w:t>korun českých</w:t>
      </w:r>
      <w:r w:rsidR="007C5C7F" w:rsidRPr="00B3378B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B3378B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B3378B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B3378B">
        <w:rPr>
          <w:rFonts w:ascii="Arial" w:hAnsi="Arial" w:cs="Arial"/>
          <w:i/>
          <w:sz w:val="22"/>
          <w:szCs w:val="22"/>
        </w:rPr>
        <w:t xml:space="preserve">ceny díla </w:t>
      </w:r>
      <w:r w:rsidRPr="00B3378B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B3378B">
        <w:rPr>
          <w:rFonts w:ascii="Arial" w:hAnsi="Arial" w:cs="Arial"/>
          <w:i/>
          <w:sz w:val="22"/>
          <w:szCs w:val="22"/>
        </w:rPr>
        <w:t xml:space="preserve">zhotovitele </w:t>
      </w:r>
      <w:r w:rsidRPr="00B3378B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B3378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B3378B">
        <w:rPr>
          <w:rFonts w:ascii="Arial" w:hAnsi="Arial" w:cs="Arial"/>
          <w:i/>
          <w:sz w:val="22"/>
          <w:szCs w:val="22"/>
        </w:rPr>
        <w:t xml:space="preserve">. </w:t>
      </w:r>
      <w:r w:rsidRPr="00B3378B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B3378B">
        <w:rPr>
          <w:rFonts w:ascii="Arial" w:hAnsi="Arial" w:cs="Arial"/>
          <w:i/>
          <w:sz w:val="22"/>
          <w:szCs w:val="22"/>
        </w:rPr>
        <w:t xml:space="preserve">cena </w:t>
      </w:r>
      <w:r w:rsidRPr="00B3378B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B3378B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 w:rsidRPr="00B3378B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B3378B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B3378B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118"/>
      </w:tblGrid>
      <w:tr w:rsidR="005F687B" w:rsidRPr="00B3378B" w14:paraId="653E15DA" w14:textId="77777777" w:rsidTr="005F687B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B3378B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B3378B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B3378B" w14:paraId="5068BE97" w14:textId="77777777" w:rsidTr="005F687B">
        <w:trPr>
          <w:trHeight w:val="284"/>
        </w:trPr>
        <w:tc>
          <w:tcPr>
            <w:tcW w:w="8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582AB392" w:rsidR="005F687B" w:rsidRPr="00B3378B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Výkon autorského dozoru projektanta</w:t>
            </w:r>
          </w:p>
          <w:p w14:paraId="3D49B9C6" w14:textId="77777777" w:rsidR="005F687B" w:rsidRPr="00B3378B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B3378B" w14:paraId="0EB5C3CB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77777777" w:rsidR="005F687B" w:rsidRPr="00B3378B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B3378B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B3378B" w14:paraId="158F0768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F46C" w14:textId="77777777" w:rsidR="003E757C" w:rsidRPr="00B3378B" w:rsidRDefault="003E757C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B3378B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B3378B" w14:paraId="0B261E6E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5F687B" w:rsidRPr="00B3378B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B3378B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3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B3378B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B3378B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Pr="00B3378B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B3378B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B3378B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B3378B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55A88A19" w:rsidR="008E5BF1" w:rsidRPr="00B3378B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neposkytuje zálohy.</w:t>
      </w:r>
    </w:p>
    <w:p w14:paraId="48B8B6DF" w14:textId="1BA00B3A" w:rsidR="003D0CAE" w:rsidRPr="00B3378B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Faktura bude objednateli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 w:rsidRPr="00B3378B">
        <w:rPr>
          <w:rFonts w:ascii="Arial" w:hAnsi="Arial" w:cs="Arial"/>
          <w:sz w:val="22"/>
          <w:szCs w:val="22"/>
        </w:rPr>
        <w:t>e</w:t>
      </w:r>
      <w:r w:rsidRPr="00B3378B">
        <w:rPr>
          <w:rFonts w:ascii="Arial" w:hAnsi="Arial" w:cs="Arial"/>
          <w:sz w:val="22"/>
          <w:szCs w:val="22"/>
        </w:rPr>
        <w:t> znění</w:t>
      </w:r>
      <w:r w:rsidR="00701D8A" w:rsidRPr="00B3378B">
        <w:rPr>
          <w:rFonts w:ascii="Arial" w:hAnsi="Arial" w:cs="Arial"/>
          <w:sz w:val="22"/>
          <w:szCs w:val="22"/>
        </w:rPr>
        <w:t xml:space="preserve"> pozdějších předpisů</w:t>
      </w:r>
      <w:r w:rsidRPr="00B3378B">
        <w:rPr>
          <w:rFonts w:ascii="Arial" w:hAnsi="Arial" w:cs="Arial"/>
          <w:sz w:val="22"/>
          <w:szCs w:val="22"/>
        </w:rPr>
        <w:t xml:space="preserve">.  </w:t>
      </w:r>
    </w:p>
    <w:p w14:paraId="714C720F" w14:textId="3C7D50B9" w:rsidR="003D0CAE" w:rsidRPr="00B3378B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Na faktuře pro objednatele</w:t>
      </w:r>
      <w:r w:rsidR="00B436CF" w:rsidRPr="00B3378B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0C446696" w14:textId="77777777" w:rsidR="0046560B" w:rsidRPr="00A14DED" w:rsidRDefault="0046560B" w:rsidP="007A046A">
      <w:pPr>
        <w:pStyle w:val="l-L1"/>
        <w:keepNext w:val="0"/>
        <w:numPr>
          <w:ilvl w:val="0"/>
          <w:numId w:val="0"/>
        </w:numPr>
        <w:spacing w:before="120" w:after="120"/>
        <w:ind w:left="360" w:firstLine="348"/>
        <w:jc w:val="both"/>
        <w:rPr>
          <w:rStyle w:val="l-L2Char"/>
          <w:rFonts w:cs="Arial"/>
          <w:b w:val="0"/>
          <w:szCs w:val="22"/>
          <w:u w:val="none"/>
          <w:rPrChange w:id="6" w:author="Holý Milan Ing." w:date="2022-05-06T09:08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r w:rsidRPr="00A14DED">
        <w:rPr>
          <w:rStyle w:val="l-L2Char"/>
          <w:rFonts w:cs="Arial"/>
          <w:b w:val="0"/>
          <w:szCs w:val="22"/>
          <w:u w:val="none"/>
          <w:rPrChange w:id="7" w:author="Holý Milan Ing." w:date="2022-05-06T09:08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Odběratel: Ředitelství silnic a dálnic ČR, Na Pankráci 5666, 145 05 Praha 4</w:t>
      </w:r>
    </w:p>
    <w:p w14:paraId="37203021" w14:textId="24287E05" w:rsidR="0046560B" w:rsidRPr="00A14DED" w:rsidRDefault="0046560B" w:rsidP="007A046A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  <w:rPrChange w:id="8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</w:pPr>
      <w:r w:rsidRPr="00A14DED">
        <w:rPr>
          <w:rStyle w:val="l-L2Char"/>
          <w:rFonts w:cs="Arial"/>
          <w:b w:val="0"/>
          <w:szCs w:val="22"/>
          <w:u w:val="none"/>
          <w:rPrChange w:id="9" w:author="Holý Milan Ing." w:date="2022-05-06T09:08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Konečný příjemce: Ředitelství silnic a dálnic ČR, Správa Karlovy Vary, Závodní 369/82, 360 06 Karlovy Vary</w:t>
      </w:r>
    </w:p>
    <w:p w14:paraId="40774D00" w14:textId="0D7DDAEE" w:rsidR="003B1B04" w:rsidRPr="00A14DED" w:rsidRDefault="003B1B04" w:rsidP="007A046A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  <w:rPrChange w:id="10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</w:pPr>
      <w:r w:rsidRPr="00A14DED">
        <w:rPr>
          <w:rStyle w:val="l-L2Char"/>
          <w:rFonts w:cs="Arial"/>
          <w:b w:val="0"/>
          <w:szCs w:val="22"/>
          <w:u w:val="none"/>
          <w:rPrChange w:id="11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  <w:t xml:space="preserve">Název zakázky </w:t>
      </w:r>
      <w:r w:rsidRPr="00A14DED">
        <w:rPr>
          <w:rStyle w:val="l-L2Char"/>
          <w:rFonts w:cs="Arial"/>
          <w:b w:val="0"/>
          <w:szCs w:val="22"/>
          <w:u w:val="none"/>
          <w:rPrChange w:id="12" w:author="Holý Milan Ing." w:date="2022-05-06T09:08:00Z">
            <w:rPr>
              <w:rStyle w:val="l-L2Char"/>
              <w:rFonts w:cs="Arial"/>
              <w:b w:val="0"/>
              <w:szCs w:val="22"/>
              <w:highlight w:val="yellow"/>
              <w:u w:val="none"/>
            </w:rPr>
          </w:rPrChange>
        </w:rPr>
        <w:t>„</w:t>
      </w:r>
      <w:r w:rsidRPr="00A14DED">
        <w:rPr>
          <w:rStyle w:val="l-L2Char"/>
          <w:rFonts w:cs="Arial"/>
          <w:b w:val="0"/>
          <w:szCs w:val="22"/>
          <w:u w:val="none"/>
          <w:rPrChange w:id="13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  <w:t>Polní cesty stavby D6 v </w:t>
      </w:r>
      <w:proofErr w:type="spellStart"/>
      <w:r w:rsidRPr="00A14DED">
        <w:rPr>
          <w:rStyle w:val="l-L2Char"/>
          <w:rFonts w:cs="Arial"/>
          <w:b w:val="0"/>
          <w:szCs w:val="22"/>
          <w:u w:val="none"/>
          <w:rPrChange w:id="14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  <w:t>k.ú</w:t>
      </w:r>
      <w:proofErr w:type="spellEnd"/>
      <w:r w:rsidRPr="00A14DED">
        <w:rPr>
          <w:rStyle w:val="l-L2Char"/>
          <w:rFonts w:cs="Arial"/>
          <w:b w:val="0"/>
          <w:szCs w:val="22"/>
          <w:u w:val="none"/>
          <w:rPrChange w:id="15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  <w:t>. Krupá</w:t>
      </w:r>
      <w:r w:rsidRPr="00A14DED">
        <w:rPr>
          <w:rStyle w:val="l-L2Char"/>
          <w:rFonts w:cs="Arial"/>
          <w:b w:val="0"/>
          <w:szCs w:val="22"/>
          <w:u w:val="none"/>
          <w:rPrChange w:id="16" w:author="Holý Milan Ing." w:date="2022-05-06T09:08:00Z">
            <w:rPr>
              <w:rStyle w:val="l-L2Char"/>
              <w:rFonts w:cs="Arial"/>
              <w:b w:val="0"/>
              <w:szCs w:val="22"/>
              <w:highlight w:val="yellow"/>
              <w:u w:val="none"/>
            </w:rPr>
          </w:rPrChange>
        </w:rPr>
        <w:t>“</w:t>
      </w:r>
    </w:p>
    <w:p w14:paraId="66CF5969" w14:textId="7BCE1D2A" w:rsidR="003B1B04" w:rsidRPr="00B3378B" w:rsidRDefault="003B1B04" w:rsidP="007A046A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A14DED">
        <w:rPr>
          <w:rStyle w:val="l-L2Char"/>
          <w:rFonts w:cs="Arial"/>
          <w:b w:val="0"/>
          <w:szCs w:val="22"/>
          <w:u w:val="none"/>
          <w:rPrChange w:id="17" w:author="Holý Milan Ing." w:date="2022-05-06T09:08:00Z">
            <w:rPr>
              <w:rStyle w:val="l-L2Char"/>
              <w:rFonts w:cs="Arial"/>
              <w:b w:val="0"/>
              <w:szCs w:val="22"/>
              <w:u w:val="none"/>
            </w:rPr>
          </w:rPrChange>
        </w:rPr>
        <w:t>ISPROFIN: 500 151 0003.18631</w:t>
      </w:r>
    </w:p>
    <w:p w14:paraId="0919F2E5" w14:textId="6E905A4E" w:rsidR="00B83F26" w:rsidRPr="00B3378B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 </w:t>
      </w:r>
      <w:r w:rsidR="00AB6118" w:rsidRPr="00B3378B">
        <w:rPr>
          <w:rFonts w:ascii="Arial" w:hAnsi="Arial" w:cs="Arial"/>
          <w:sz w:val="22"/>
          <w:szCs w:val="22"/>
        </w:rPr>
        <w:tab/>
      </w:r>
      <w:r w:rsidRPr="00B3378B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B3378B">
        <w:rPr>
          <w:rFonts w:ascii="Arial" w:hAnsi="Arial" w:cs="Arial"/>
          <w:sz w:val="22"/>
          <w:szCs w:val="22"/>
        </w:rPr>
        <w:t>30</w:t>
      </w:r>
      <w:r w:rsidRPr="00B3378B">
        <w:rPr>
          <w:rFonts w:ascii="Arial" w:hAnsi="Arial" w:cs="Arial"/>
          <w:sz w:val="22"/>
          <w:szCs w:val="22"/>
        </w:rPr>
        <w:t xml:space="preserve"> dnů ode dne doručení objednateli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. </w:t>
      </w:r>
    </w:p>
    <w:p w14:paraId="4387EA79" w14:textId="42C17704" w:rsidR="00B83F26" w:rsidRPr="00B3378B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je 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oprávněn ji do data splatnosti vrátit s tím, že zhotovitel je poté povinen vystavit novou fakturu s novým termínem splatnosti. V takovém případě není 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v prodlení s úhradou.</w:t>
      </w:r>
    </w:p>
    <w:p w14:paraId="503AEF09" w14:textId="2F92083A" w:rsidR="00B0493E" w:rsidRPr="00B3378B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Zhotovitel bere na vědomí, že 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>, se nepovažuje za prodlení zaviněné objednatelem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B3378B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7A046A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7A046A">
        <w:rPr>
          <w:rFonts w:ascii="Arial" w:hAnsi="Arial" w:cs="Arial"/>
          <w:b/>
          <w:sz w:val="22"/>
          <w:szCs w:val="22"/>
        </w:rPr>
        <w:t>IX</w:t>
      </w:r>
    </w:p>
    <w:p w14:paraId="3305D8A4" w14:textId="77777777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4B80B678" w:rsidR="00B83F26" w:rsidRPr="00B3378B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na smluvní pokutě 0,1</w:t>
      </w:r>
      <w:r w:rsidR="00701D8A" w:rsidRPr="00B3378B">
        <w:rPr>
          <w:rFonts w:ascii="Arial" w:hAnsi="Arial" w:cs="Arial"/>
          <w:sz w:val="22"/>
          <w:szCs w:val="22"/>
        </w:rPr>
        <w:t>5</w:t>
      </w:r>
      <w:r w:rsidRPr="00B3378B">
        <w:rPr>
          <w:rFonts w:ascii="Arial" w:hAnsi="Arial" w:cs="Arial"/>
          <w:sz w:val="22"/>
          <w:szCs w:val="22"/>
        </w:rPr>
        <w:t xml:space="preserve"> % z dlužné částky, kterou zaplatí 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Pr="00B3378B">
        <w:rPr>
          <w:rFonts w:ascii="Arial" w:hAnsi="Arial" w:cs="Arial"/>
          <w:sz w:val="22"/>
          <w:szCs w:val="22"/>
        </w:rPr>
        <w:t xml:space="preserve"> za každý den prodlení</w:t>
      </w:r>
      <w:r w:rsidR="00701D8A" w:rsidRPr="00B3378B">
        <w:rPr>
          <w:rFonts w:ascii="Arial" w:hAnsi="Arial" w:cs="Arial"/>
          <w:sz w:val="22"/>
          <w:szCs w:val="22"/>
        </w:rPr>
        <w:t>, ledaže objednatel</w:t>
      </w:r>
      <w:r w:rsidR="0014100C">
        <w:rPr>
          <w:rFonts w:ascii="Arial" w:hAnsi="Arial" w:cs="Arial"/>
          <w:sz w:val="22"/>
          <w:szCs w:val="22"/>
        </w:rPr>
        <w:t xml:space="preserve"> č. 2</w:t>
      </w:r>
      <w:r w:rsidR="00701D8A" w:rsidRPr="00B3378B">
        <w:rPr>
          <w:rFonts w:ascii="Arial" w:hAnsi="Arial" w:cs="Arial"/>
          <w:sz w:val="22"/>
          <w:szCs w:val="22"/>
        </w:rPr>
        <w:t xml:space="preserve"> není za prodlení odpovědný. Toto právo zhotoviteli nepřísluší, pokud řádně nesplnil zákonné a smluvní povinnosti. </w:t>
      </w:r>
      <w:r w:rsidRPr="00B3378B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0BD95191" w:rsidR="00B83F26" w:rsidRPr="00B3378B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lastRenderedPageBreak/>
        <w:t>Při nedodržení povinností zhotovitele vyplývajících z ustanovení této smlouvy se sjednává smluvní pokuta ve výši</w:t>
      </w:r>
      <w:r w:rsidR="00FB40B2" w:rsidRPr="00B3378B">
        <w:rPr>
          <w:rFonts w:ascii="Arial" w:hAnsi="Arial" w:cs="Arial"/>
          <w:sz w:val="22"/>
          <w:szCs w:val="22"/>
        </w:rPr>
        <w:t xml:space="preserve"> </w:t>
      </w:r>
      <w:bookmarkStart w:id="18" w:name="_Hlk16671874"/>
      <w:r w:rsidR="00024245" w:rsidRPr="007A046A">
        <w:rPr>
          <w:rFonts w:ascii="Arial" w:hAnsi="Arial" w:cs="Arial"/>
          <w:sz w:val="22"/>
          <w:szCs w:val="22"/>
        </w:rPr>
        <w:t>2</w:t>
      </w:r>
      <w:r w:rsidR="002356AA" w:rsidRPr="007A046A">
        <w:rPr>
          <w:rFonts w:ascii="Arial" w:hAnsi="Arial" w:cs="Arial"/>
          <w:sz w:val="22"/>
          <w:szCs w:val="22"/>
        </w:rPr>
        <w:t> </w:t>
      </w:r>
      <w:r w:rsidR="00024245" w:rsidRPr="007A046A">
        <w:rPr>
          <w:rFonts w:ascii="Arial" w:hAnsi="Arial" w:cs="Arial"/>
          <w:sz w:val="22"/>
          <w:szCs w:val="22"/>
        </w:rPr>
        <w:t>500</w:t>
      </w:r>
      <w:r w:rsidR="002356AA" w:rsidRPr="007A046A">
        <w:rPr>
          <w:rFonts w:ascii="Arial" w:hAnsi="Arial" w:cs="Arial"/>
          <w:sz w:val="22"/>
          <w:szCs w:val="22"/>
        </w:rPr>
        <w:t>,-</w:t>
      </w:r>
      <w:r w:rsidR="00024245" w:rsidRPr="007A046A">
        <w:rPr>
          <w:rFonts w:ascii="Arial" w:hAnsi="Arial" w:cs="Arial"/>
          <w:sz w:val="22"/>
          <w:szCs w:val="22"/>
        </w:rPr>
        <w:t xml:space="preserve"> </w:t>
      </w:r>
      <w:bookmarkEnd w:id="18"/>
      <w:r w:rsidRPr="00B3378B">
        <w:rPr>
          <w:rFonts w:ascii="Arial" w:hAnsi="Arial" w:cs="Arial"/>
          <w:sz w:val="22"/>
          <w:szCs w:val="22"/>
        </w:rPr>
        <w:t>za kaž</w:t>
      </w:r>
      <w:r w:rsidR="00571FFD" w:rsidRPr="00B3378B">
        <w:rPr>
          <w:rFonts w:ascii="Arial" w:hAnsi="Arial" w:cs="Arial"/>
          <w:sz w:val="22"/>
          <w:szCs w:val="22"/>
        </w:rPr>
        <w:t xml:space="preserve">dý </w:t>
      </w:r>
      <w:r w:rsidR="00752BF7" w:rsidRPr="00B3378B">
        <w:rPr>
          <w:rStyle w:val="Siln"/>
          <w:rFonts w:ascii="Arial" w:hAnsi="Arial" w:cs="Arial"/>
          <w:b w:val="0"/>
          <w:sz w:val="22"/>
          <w:szCs w:val="22"/>
        </w:rPr>
        <w:t>za každý jednotlivý případ porušení povinnosti zhotovitele</w:t>
      </w:r>
      <w:r w:rsidR="00701D8A" w:rsidRPr="00B3378B">
        <w:rPr>
          <w:rFonts w:ascii="Arial" w:hAnsi="Arial" w:cs="Arial"/>
          <w:b/>
          <w:sz w:val="22"/>
          <w:szCs w:val="22"/>
        </w:rPr>
        <w:t xml:space="preserve">. </w:t>
      </w:r>
      <w:r w:rsidRPr="00B3378B">
        <w:rPr>
          <w:rFonts w:ascii="Arial" w:hAnsi="Arial" w:cs="Arial"/>
          <w:b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Toto ustanovení o smluvní pokutě neruší právo objednatel</w:t>
      </w:r>
      <w:r w:rsidR="0014100C">
        <w:rPr>
          <w:rFonts w:ascii="Arial" w:hAnsi="Arial" w:cs="Arial"/>
          <w:sz w:val="22"/>
          <w:szCs w:val="22"/>
        </w:rPr>
        <w:t>ů</w:t>
      </w:r>
      <w:r w:rsidRPr="00B3378B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B3378B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Smluvní pokuta je splatná do 14</w:t>
      </w:r>
      <w:r w:rsidR="00701D8A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B3378B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B3378B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B3378B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7A046A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0E6467" w:rsidRPr="007A046A">
        <w:rPr>
          <w:rFonts w:ascii="Arial" w:hAnsi="Arial" w:cs="Arial"/>
          <w:b/>
          <w:sz w:val="22"/>
          <w:szCs w:val="22"/>
        </w:rPr>
        <w:t>X</w:t>
      </w:r>
    </w:p>
    <w:p w14:paraId="2BECFCAA" w14:textId="77777777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B3378B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B3378B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0011C70" w14:textId="7C3A6609" w:rsidR="007F521D" w:rsidRPr="007A046A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B3378B">
        <w:rPr>
          <w:rStyle w:val="l-L2Char"/>
          <w:rFonts w:cs="Arial"/>
          <w:szCs w:val="22"/>
        </w:rPr>
        <w:t>Objednatel</w:t>
      </w:r>
      <w:r w:rsidR="00903BE2">
        <w:rPr>
          <w:rStyle w:val="l-L2Char"/>
          <w:rFonts w:cs="Arial"/>
          <w:szCs w:val="22"/>
        </w:rPr>
        <w:t>é</w:t>
      </w:r>
      <w:r w:rsidRPr="00B3378B">
        <w:rPr>
          <w:rStyle w:val="l-L2Char"/>
          <w:rFonts w:cs="Arial"/>
          <w:szCs w:val="22"/>
        </w:rPr>
        <w:t xml:space="preserve"> si vyhrazuj</w:t>
      </w:r>
      <w:r w:rsidR="00903BE2">
        <w:rPr>
          <w:rStyle w:val="l-L2Char"/>
          <w:rFonts w:cs="Arial"/>
          <w:szCs w:val="22"/>
        </w:rPr>
        <w:t>í</w:t>
      </w:r>
      <w:r w:rsidRPr="00B3378B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</w:t>
      </w:r>
      <w:r w:rsidR="000618A9" w:rsidRPr="00B3378B">
        <w:rPr>
          <w:rStyle w:val="l-L2Char"/>
          <w:rFonts w:cs="Arial"/>
          <w:szCs w:val="22"/>
        </w:rPr>
        <w:t>p</w:t>
      </w:r>
      <w:r w:rsidRPr="00B3378B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 w:rsidRPr="00B3378B">
        <w:rPr>
          <w:rStyle w:val="l-L2Char"/>
          <w:rFonts w:cs="Arial"/>
          <w:szCs w:val="22"/>
        </w:rPr>
        <w:t xml:space="preserve">touto </w:t>
      </w:r>
      <w:r w:rsidRPr="00B3378B">
        <w:rPr>
          <w:rStyle w:val="l-L2Char"/>
          <w:rFonts w:cs="Arial"/>
          <w:szCs w:val="22"/>
        </w:rPr>
        <w:t>smlouvou</w:t>
      </w:r>
      <w:r w:rsidR="00701D8A" w:rsidRPr="00B3378B">
        <w:rPr>
          <w:rStyle w:val="l-L2Char"/>
          <w:rFonts w:cs="Arial"/>
          <w:szCs w:val="22"/>
        </w:rPr>
        <w:t>.</w:t>
      </w:r>
      <w:r w:rsidR="00701D8A" w:rsidRPr="007A046A">
        <w:rPr>
          <w:rFonts w:ascii="Arial" w:hAnsi="Arial" w:cs="Arial"/>
        </w:rPr>
        <w:t xml:space="preserve"> </w:t>
      </w:r>
      <w:r w:rsidR="00701D8A" w:rsidRPr="00B3378B">
        <w:rPr>
          <w:rStyle w:val="l-L2Char"/>
          <w:rFonts w:cs="Arial"/>
          <w:szCs w:val="22"/>
        </w:rPr>
        <w:t>Objednatel</w:t>
      </w:r>
      <w:r w:rsidR="00903BE2">
        <w:rPr>
          <w:rStyle w:val="l-L2Char"/>
          <w:rFonts w:cs="Arial"/>
          <w:szCs w:val="22"/>
        </w:rPr>
        <w:t xml:space="preserve"> č. 1</w:t>
      </w:r>
      <w:r w:rsidR="00701D8A" w:rsidRPr="00B3378B">
        <w:rPr>
          <w:rStyle w:val="l-L2Char"/>
          <w:rFonts w:cs="Arial"/>
          <w:szCs w:val="22"/>
        </w:rPr>
        <w:t xml:space="preserve"> však nejprve na tento rozpor zhotovitele písemně (elektronicky) upozorní a poskytne mu lhůtu ke zjednání nápravy; teprve jejím marným uplynutím pak j</w:t>
      </w:r>
      <w:r w:rsidR="00903BE2">
        <w:rPr>
          <w:rStyle w:val="l-L2Char"/>
          <w:rFonts w:cs="Arial"/>
          <w:szCs w:val="22"/>
        </w:rPr>
        <w:t>sou</w:t>
      </w:r>
      <w:r w:rsidR="00701D8A" w:rsidRPr="00B3378B">
        <w:rPr>
          <w:rStyle w:val="l-L2Char"/>
          <w:rFonts w:cs="Arial"/>
          <w:szCs w:val="22"/>
        </w:rPr>
        <w:t xml:space="preserve"> objednatel</w:t>
      </w:r>
      <w:r w:rsidR="00903BE2">
        <w:rPr>
          <w:rStyle w:val="l-L2Char"/>
          <w:rFonts w:cs="Arial"/>
          <w:szCs w:val="22"/>
        </w:rPr>
        <w:t>é</w:t>
      </w:r>
      <w:r w:rsidR="00701D8A" w:rsidRPr="00B3378B">
        <w:rPr>
          <w:rStyle w:val="l-L2Char"/>
          <w:rFonts w:cs="Arial"/>
          <w:szCs w:val="22"/>
        </w:rPr>
        <w:t xml:space="preserve"> oprávněn</w:t>
      </w:r>
      <w:r w:rsidR="00903BE2">
        <w:rPr>
          <w:rStyle w:val="l-L2Char"/>
          <w:rFonts w:cs="Arial"/>
          <w:szCs w:val="22"/>
        </w:rPr>
        <w:t>i</w:t>
      </w:r>
      <w:r w:rsidR="00701D8A" w:rsidRPr="00B3378B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903BE2">
        <w:rPr>
          <w:rStyle w:val="l-L2Char"/>
          <w:rFonts w:cs="Arial"/>
          <w:szCs w:val="22"/>
        </w:rPr>
        <w:t>sou</w:t>
      </w:r>
      <w:r w:rsidR="00701D8A" w:rsidRPr="00B3378B">
        <w:rPr>
          <w:rStyle w:val="l-L2Char"/>
          <w:rFonts w:cs="Arial"/>
          <w:szCs w:val="22"/>
        </w:rPr>
        <w:t xml:space="preserve"> však objednatel</w:t>
      </w:r>
      <w:r w:rsidR="00903BE2">
        <w:rPr>
          <w:rStyle w:val="l-L2Char"/>
          <w:rFonts w:cs="Arial"/>
          <w:szCs w:val="22"/>
        </w:rPr>
        <w:t>é</w:t>
      </w:r>
      <w:r w:rsidR="00701D8A" w:rsidRPr="00B3378B">
        <w:rPr>
          <w:rStyle w:val="l-L2Char"/>
          <w:rFonts w:cs="Arial"/>
          <w:szCs w:val="22"/>
        </w:rPr>
        <w:t xml:space="preserve"> oprávněn</w:t>
      </w:r>
      <w:r w:rsidR="00903BE2">
        <w:rPr>
          <w:rStyle w:val="l-L2Char"/>
          <w:rFonts w:cs="Arial"/>
          <w:szCs w:val="22"/>
        </w:rPr>
        <w:t>i</w:t>
      </w:r>
      <w:r w:rsidR="00701D8A" w:rsidRPr="00B3378B">
        <w:rPr>
          <w:rStyle w:val="l-L2Char"/>
          <w:rFonts w:cs="Arial"/>
          <w:szCs w:val="22"/>
        </w:rPr>
        <w:t xml:space="preserve"> od smlouvy odstoupit okamžitě.</w:t>
      </w:r>
      <w:r w:rsidRPr="00B3378B">
        <w:rPr>
          <w:rStyle w:val="l-L2Char"/>
          <w:rFonts w:cs="Arial"/>
          <w:szCs w:val="22"/>
        </w:rPr>
        <w:t xml:space="preserve"> </w:t>
      </w:r>
    </w:p>
    <w:p w14:paraId="2C9F3AB7" w14:textId="60F7CC67" w:rsidR="000618A9" w:rsidRPr="00B3378B" w:rsidRDefault="007F521D" w:rsidP="009C6AE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B3378B">
        <w:rPr>
          <w:rStyle w:val="l-L2Char"/>
          <w:rFonts w:cs="Arial"/>
          <w:szCs w:val="22"/>
        </w:rPr>
        <w:t>Objednatel</w:t>
      </w:r>
      <w:r w:rsidR="00903BE2">
        <w:rPr>
          <w:rStyle w:val="l-L2Char"/>
          <w:rFonts w:cs="Arial"/>
          <w:szCs w:val="22"/>
        </w:rPr>
        <w:t xml:space="preserve"> č. 2</w:t>
      </w:r>
      <w:r w:rsidRPr="00B3378B">
        <w:rPr>
          <w:rStyle w:val="l-L2Char"/>
          <w:rFonts w:cs="Arial"/>
          <w:szCs w:val="22"/>
        </w:rPr>
        <w:t xml:space="preserve"> je oprávněn odstoupit od smlouvy odstoupit bez jakýchkoli sankcí, pokud nebude schválena částka ze státního rozpočtu následujícího roku, která je potřebná k úhradě za Plnění poskytované podle této smlouvy v následujícím roce. Objednatel</w:t>
      </w:r>
      <w:r w:rsidR="00903BE2">
        <w:rPr>
          <w:rStyle w:val="l-L2Char"/>
          <w:rFonts w:cs="Arial"/>
          <w:szCs w:val="22"/>
        </w:rPr>
        <w:t xml:space="preserve"> č. 2</w:t>
      </w:r>
      <w:r w:rsidRPr="00B3378B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4D181470" w14:textId="1F43B468" w:rsidR="00A1694B" w:rsidRPr="00B3378B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B3378B">
        <w:rPr>
          <w:rStyle w:val="l-L2Char"/>
          <w:rFonts w:cs="Arial"/>
          <w:szCs w:val="22"/>
        </w:rPr>
        <w:t>Objednatel</w:t>
      </w:r>
      <w:r w:rsidR="00903BE2">
        <w:rPr>
          <w:rStyle w:val="l-L2Char"/>
          <w:rFonts w:cs="Arial"/>
          <w:szCs w:val="22"/>
        </w:rPr>
        <w:t xml:space="preserve"> č. 2</w:t>
      </w:r>
      <w:r w:rsidRPr="00B3378B">
        <w:rPr>
          <w:rStyle w:val="l-L2Char"/>
          <w:rFonts w:cs="Arial"/>
          <w:szCs w:val="22"/>
        </w:rPr>
        <w:t xml:space="preserve"> si vyhrazuje právo na odstoupení od smlouvy ve vztahu k</w:t>
      </w:r>
      <w:r w:rsidR="000618A9" w:rsidRPr="00B3378B">
        <w:rPr>
          <w:rStyle w:val="l-L2Char"/>
          <w:rFonts w:cs="Arial"/>
          <w:szCs w:val="22"/>
        </w:rPr>
        <w:t xml:space="preserve"> p</w:t>
      </w:r>
      <w:r w:rsidRPr="00B3378B">
        <w:rPr>
          <w:rStyle w:val="l-L2Char"/>
          <w:rFonts w:cs="Arial"/>
          <w:szCs w:val="22"/>
        </w:rPr>
        <w:t>lnění v případě, že objednatel</w:t>
      </w:r>
      <w:r w:rsidR="00903BE2">
        <w:rPr>
          <w:rStyle w:val="l-L2Char"/>
          <w:rFonts w:cs="Arial"/>
          <w:szCs w:val="22"/>
        </w:rPr>
        <w:t xml:space="preserve"> č. 2</w:t>
      </w:r>
      <w:r w:rsidRPr="00B3378B">
        <w:rPr>
          <w:rStyle w:val="l-L2Char"/>
          <w:rFonts w:cs="Arial"/>
          <w:szCs w:val="22"/>
        </w:rPr>
        <w:t xml:space="preserve"> obdrží ze státního rozpočtu snížené množství finančních prostředků oproti množství požadovanému v období před započetím poskytování </w:t>
      </w:r>
      <w:r w:rsidR="000618A9" w:rsidRPr="00B3378B">
        <w:rPr>
          <w:rStyle w:val="l-L2Char"/>
          <w:rFonts w:cs="Arial"/>
          <w:szCs w:val="22"/>
        </w:rPr>
        <w:t>p</w:t>
      </w:r>
      <w:r w:rsidRPr="00B3378B">
        <w:rPr>
          <w:rStyle w:val="l-L2Char"/>
          <w:rFonts w:cs="Arial"/>
          <w:szCs w:val="22"/>
        </w:rPr>
        <w:t xml:space="preserve">lnění, a dále </w:t>
      </w:r>
      <w:r w:rsidR="002356AA" w:rsidRPr="00B3378B">
        <w:rPr>
          <w:rStyle w:val="l-L2Char"/>
          <w:rFonts w:cs="Arial"/>
          <w:szCs w:val="22"/>
        </w:rPr>
        <w:t>v případě, pokud nedojde k realizaci stavby do 5 let od předání projektové dokumentace.</w:t>
      </w:r>
    </w:p>
    <w:p w14:paraId="17D0015F" w14:textId="036CAA0A" w:rsidR="0069264C" w:rsidRPr="00B3378B" w:rsidRDefault="00A1694B" w:rsidP="009C6AE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B3378B">
        <w:rPr>
          <w:rStyle w:val="l-L2Char"/>
          <w:rFonts w:cs="Arial"/>
          <w:szCs w:val="22"/>
        </w:rPr>
        <w:t>Ve vztahu k plnění j</w:t>
      </w:r>
      <w:r w:rsidR="00903BE2">
        <w:rPr>
          <w:rStyle w:val="l-L2Char"/>
          <w:rFonts w:cs="Arial"/>
          <w:szCs w:val="22"/>
        </w:rPr>
        <w:t>sou</w:t>
      </w:r>
      <w:r w:rsidRPr="00B3378B">
        <w:rPr>
          <w:rStyle w:val="l-L2Char"/>
          <w:rFonts w:cs="Arial"/>
          <w:szCs w:val="22"/>
        </w:rPr>
        <w:t xml:space="preserve"> objednatel</w:t>
      </w:r>
      <w:r w:rsidR="00903BE2">
        <w:rPr>
          <w:rStyle w:val="l-L2Char"/>
          <w:rFonts w:cs="Arial"/>
          <w:szCs w:val="22"/>
        </w:rPr>
        <w:t>é</w:t>
      </w:r>
      <w:r w:rsidRPr="00B3378B">
        <w:rPr>
          <w:rStyle w:val="l-L2Char"/>
          <w:rFonts w:cs="Arial"/>
          <w:szCs w:val="22"/>
        </w:rPr>
        <w:t xml:space="preserve"> oprávněn</w:t>
      </w:r>
      <w:r w:rsidR="00903BE2">
        <w:rPr>
          <w:rStyle w:val="l-L2Char"/>
          <w:rFonts w:cs="Arial"/>
          <w:szCs w:val="22"/>
        </w:rPr>
        <w:t>i</w:t>
      </w:r>
      <w:r w:rsidRPr="00B3378B">
        <w:rPr>
          <w:rStyle w:val="l-L2Char"/>
          <w:rFonts w:cs="Arial"/>
          <w:szCs w:val="22"/>
        </w:rPr>
        <w:t xml:space="preserve"> tuto</w:t>
      </w:r>
      <w:r w:rsidRPr="00B3378B">
        <w:rPr>
          <w:rFonts w:ascii="Arial" w:hAnsi="Arial" w:cs="Arial"/>
          <w:sz w:val="22"/>
          <w:szCs w:val="22"/>
        </w:rPr>
        <w:t xml:space="preserve"> </w:t>
      </w:r>
      <w:r w:rsidRPr="00B3378B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B3378B">
        <w:rPr>
          <w:rStyle w:val="l-L2Char"/>
          <w:rFonts w:cs="Arial"/>
          <w:szCs w:val="22"/>
          <w:lang w:eastAsia="en-US"/>
        </w:rPr>
        <w:t xml:space="preserve">doba </w:t>
      </w:r>
      <w:r w:rsidRPr="00B3378B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76AFE79" w14:textId="5AF4D4D8" w:rsidR="000571AA" w:rsidRPr="00B3378B" w:rsidRDefault="001E4DC2" w:rsidP="009C6AE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3378B">
        <w:rPr>
          <w:rFonts w:ascii="Arial" w:hAnsi="Arial" w:cs="Arial"/>
          <w:sz w:val="22"/>
          <w:szCs w:val="22"/>
        </w:rPr>
        <w:t>.</w:t>
      </w:r>
    </w:p>
    <w:p w14:paraId="67E8E74A" w14:textId="38700D22" w:rsidR="000571AA" w:rsidRPr="00B3378B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B3378B">
        <w:rPr>
          <w:rStyle w:val="l-L2Char"/>
          <w:rFonts w:cs="Arial"/>
          <w:szCs w:val="22"/>
        </w:rPr>
        <w:t>Ukončením smluvního závazkového vztahu zanikají i účinky plné moci, pokud byla objednatelem</w:t>
      </w:r>
      <w:r w:rsidR="00903BE2">
        <w:rPr>
          <w:rStyle w:val="l-L2Char"/>
          <w:rFonts w:cs="Arial"/>
          <w:szCs w:val="22"/>
        </w:rPr>
        <w:t xml:space="preserve"> č. 1</w:t>
      </w:r>
      <w:r w:rsidRPr="00B3378B">
        <w:rPr>
          <w:rStyle w:val="l-L2Char"/>
          <w:rFonts w:cs="Arial"/>
          <w:szCs w:val="22"/>
        </w:rPr>
        <w:t xml:space="preserve"> vydána.</w:t>
      </w:r>
    </w:p>
    <w:p w14:paraId="70FBAFF7" w14:textId="77777777" w:rsidR="000571AA" w:rsidRPr="00B3378B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B3378B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7A046A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A046A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7A046A">
        <w:rPr>
          <w:rFonts w:ascii="Arial" w:hAnsi="Arial" w:cs="Arial"/>
          <w:b/>
          <w:sz w:val="22"/>
          <w:szCs w:val="22"/>
        </w:rPr>
        <w:t>X</w:t>
      </w:r>
      <w:r w:rsidR="009C0CA5" w:rsidRPr="007A046A">
        <w:rPr>
          <w:rFonts w:ascii="Arial" w:hAnsi="Arial" w:cs="Arial"/>
          <w:b/>
          <w:sz w:val="22"/>
          <w:szCs w:val="22"/>
        </w:rPr>
        <w:t>I</w:t>
      </w:r>
    </w:p>
    <w:p w14:paraId="42518E4D" w14:textId="77777777" w:rsidR="00B83F26" w:rsidRPr="00B3378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78B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B3378B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B3378B">
        <w:rPr>
          <w:rFonts w:ascii="Arial" w:hAnsi="Arial" w:cs="Arial"/>
          <w:sz w:val="22"/>
          <w:szCs w:val="22"/>
        </w:rPr>
        <w:br/>
      </w:r>
      <w:r w:rsidRPr="00B3378B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 w:rsidRPr="00B3378B">
        <w:rPr>
          <w:rFonts w:ascii="Arial" w:hAnsi="Arial" w:cs="Arial"/>
          <w:sz w:val="22"/>
          <w:szCs w:val="22"/>
        </w:rPr>
        <w:t>mu byl e-mail doručen</w:t>
      </w:r>
      <w:r w:rsidRPr="00B3378B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B3378B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4A7C8665" w:rsidR="00A87806" w:rsidRPr="00B3378B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  <w:lang w:val="x-none"/>
        </w:rPr>
        <w:lastRenderedPageBreak/>
        <w:t xml:space="preserve">Smluvní strany jsou si plně vědomy zákonné povinnosti uveřejnit dle zákona </w:t>
      </w:r>
      <w:r w:rsidRPr="00B3378B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</w:t>
      </w:r>
      <w:r w:rsidR="00903BE2">
        <w:rPr>
          <w:rFonts w:ascii="Arial" w:hAnsi="Arial" w:cs="Arial"/>
          <w:sz w:val="22"/>
          <w:szCs w:val="22"/>
        </w:rPr>
        <w:t>ou</w:t>
      </w:r>
      <w:r w:rsidRPr="00B3378B">
        <w:rPr>
          <w:rFonts w:ascii="Arial" w:hAnsi="Arial" w:cs="Arial"/>
          <w:sz w:val="22"/>
          <w:szCs w:val="22"/>
          <w:lang w:val="x-none"/>
        </w:rPr>
        <w:t xml:space="preserve"> správci registru smluv k uveřejnění prostřednictvím registru smluv </w:t>
      </w:r>
      <w:r w:rsidR="00903BE2">
        <w:rPr>
          <w:rFonts w:ascii="Arial" w:hAnsi="Arial" w:cs="Arial"/>
          <w:sz w:val="22"/>
          <w:szCs w:val="22"/>
        </w:rPr>
        <w:t>oba o</w:t>
      </w:r>
      <w:proofErr w:type="spellStart"/>
      <w:r w:rsidRPr="00B3378B">
        <w:rPr>
          <w:rFonts w:ascii="Arial" w:hAnsi="Arial" w:cs="Arial"/>
          <w:sz w:val="22"/>
          <w:szCs w:val="22"/>
          <w:lang w:val="x-none"/>
        </w:rPr>
        <w:t>bjednatel</w:t>
      </w:r>
      <w:r w:rsidR="00903BE2">
        <w:rPr>
          <w:rFonts w:ascii="Arial" w:hAnsi="Arial" w:cs="Arial"/>
          <w:sz w:val="22"/>
          <w:szCs w:val="22"/>
        </w:rPr>
        <w:t>é</w:t>
      </w:r>
      <w:proofErr w:type="spellEnd"/>
      <w:r w:rsidRPr="00B3378B">
        <w:rPr>
          <w:rFonts w:ascii="Arial" w:hAnsi="Arial" w:cs="Arial"/>
          <w:sz w:val="22"/>
          <w:szCs w:val="22"/>
        </w:rPr>
        <w:t>.</w:t>
      </w:r>
      <w:r w:rsidR="000571AA" w:rsidRPr="00B3378B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7A046A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6630FA4F" w:rsidR="00063376" w:rsidRPr="00B3378B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B3378B">
        <w:rPr>
          <w:rFonts w:ascii="Arial" w:hAnsi="Arial" w:cs="Arial"/>
          <w:bCs/>
          <w:sz w:val="22"/>
          <w:szCs w:val="22"/>
        </w:rPr>
        <w:br/>
      </w:r>
      <w:r w:rsidRPr="00B3378B">
        <w:rPr>
          <w:rFonts w:ascii="Arial" w:hAnsi="Arial" w:cs="Arial"/>
          <w:bCs/>
          <w:sz w:val="22"/>
          <w:szCs w:val="22"/>
        </w:rPr>
        <w:t>i po ukončení smlouvy (i po jeho předání objednateli</w:t>
      </w:r>
      <w:r w:rsidR="00903BE2">
        <w:rPr>
          <w:rFonts w:ascii="Arial" w:hAnsi="Arial" w:cs="Arial"/>
          <w:bCs/>
          <w:sz w:val="22"/>
          <w:szCs w:val="22"/>
        </w:rPr>
        <w:t xml:space="preserve"> č. 1</w:t>
      </w:r>
      <w:r w:rsidRPr="00B3378B">
        <w:rPr>
          <w:rFonts w:ascii="Arial" w:hAnsi="Arial" w:cs="Arial"/>
          <w:bCs/>
          <w:sz w:val="22"/>
          <w:szCs w:val="22"/>
        </w:rPr>
        <w:t>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6320109C" w:rsidR="000571AA" w:rsidRPr="00B3378B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B3378B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B3378B">
        <w:rPr>
          <w:rFonts w:ascii="Arial" w:hAnsi="Arial" w:cs="Arial"/>
          <w:sz w:val="22"/>
          <w:szCs w:val="22"/>
        </w:rPr>
        <w:br/>
      </w:r>
      <w:r w:rsidRPr="00B3378B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B3378B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B3378B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T</w:t>
      </w:r>
      <w:r w:rsidR="00B83F26" w:rsidRPr="00B3378B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Pr="00B3378B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3EBC7CE8" w14:textId="77777777" w:rsidR="00903BE2" w:rsidRPr="00935646" w:rsidRDefault="00903BE2" w:rsidP="007A046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35646">
        <w:rPr>
          <w:rFonts w:ascii="Arial" w:hAnsi="Arial" w:cs="Arial"/>
          <w:sz w:val="22"/>
          <w:szCs w:val="22"/>
        </w:rPr>
        <w:t xml:space="preserve">Smlouva je vyhotovena v </w:t>
      </w:r>
      <w:r>
        <w:rPr>
          <w:rFonts w:ascii="Arial" w:hAnsi="Arial" w:cs="Arial"/>
          <w:sz w:val="22"/>
          <w:szCs w:val="22"/>
        </w:rPr>
        <w:t>šesti</w:t>
      </w:r>
      <w:r w:rsidRPr="00935646">
        <w:rPr>
          <w:rFonts w:ascii="Arial" w:hAnsi="Arial" w:cs="Arial"/>
          <w:sz w:val="22"/>
          <w:szCs w:val="22"/>
        </w:rPr>
        <w:t xml:space="preserve"> stejnopisech, z toho ve dvou vyhotoveních pro objednatele </w:t>
      </w:r>
      <w:r>
        <w:rPr>
          <w:rFonts w:ascii="Arial" w:hAnsi="Arial" w:cs="Arial"/>
          <w:sz w:val="22"/>
          <w:szCs w:val="22"/>
        </w:rPr>
        <w:t xml:space="preserve">č. 1, ve dvou vyhotoveních pro objednatele č. 2 </w:t>
      </w:r>
      <w:r w:rsidRPr="00935646">
        <w:rPr>
          <w:rFonts w:ascii="Arial" w:hAnsi="Arial" w:cs="Arial"/>
          <w:sz w:val="22"/>
          <w:szCs w:val="22"/>
        </w:rPr>
        <w:t>a ve dvou vyhotovení</w:t>
      </w:r>
      <w:r>
        <w:rPr>
          <w:rFonts w:ascii="Arial" w:hAnsi="Arial" w:cs="Arial"/>
          <w:sz w:val="22"/>
          <w:szCs w:val="22"/>
        </w:rPr>
        <w:t>ch pro zhotovitele, z </w:t>
      </w:r>
      <w:r w:rsidRPr="00935646">
        <w:rPr>
          <w:rFonts w:ascii="Arial" w:hAnsi="Arial" w:cs="Arial"/>
          <w:sz w:val="22"/>
          <w:szCs w:val="22"/>
        </w:rPr>
        <w:t xml:space="preserve">nichž každý má povahu originálu. </w:t>
      </w:r>
    </w:p>
    <w:p w14:paraId="29D39D45" w14:textId="49289161" w:rsidR="003D0FED" w:rsidRPr="00B3378B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B3378B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3378B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B3378B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B3378B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B3378B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107069EA" w:rsidR="00B2498F" w:rsidRPr="00B3378B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B3378B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B3378B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B3378B">
        <w:rPr>
          <w:rFonts w:ascii="Arial" w:hAnsi="Arial" w:cs="Arial"/>
          <w:i/>
          <w:sz w:val="22"/>
          <w:szCs w:val="22"/>
          <w:lang w:val="en-US"/>
        </w:rPr>
        <w:t>1</w:t>
      </w:r>
      <w:r w:rsidRPr="00B3378B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B3378B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B3378B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B3378B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B3378B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B3378B">
        <w:rPr>
          <w:rFonts w:ascii="Arial" w:hAnsi="Arial" w:cs="Arial"/>
          <w:i/>
          <w:sz w:val="22"/>
          <w:szCs w:val="22"/>
          <w:lang w:val="en-US"/>
        </w:rPr>
        <w:t>ze</w:t>
      </w:r>
      <w:proofErr w:type="spellEnd"/>
      <w:r w:rsidR="009736F8" w:rsidRPr="00B3378B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B3378B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B3378B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2356AA" w:rsidRPr="007A046A">
        <w:rPr>
          <w:rFonts w:ascii="Arial" w:hAnsi="Arial" w:cs="Arial"/>
          <w:sz w:val="22"/>
          <w:szCs w:val="22"/>
          <w:lang w:val="en-US"/>
        </w:rPr>
        <w:t>………</w:t>
      </w:r>
      <w:proofErr w:type="gramStart"/>
      <w:r w:rsidR="002356AA" w:rsidRPr="007A046A">
        <w:rPr>
          <w:rFonts w:ascii="Arial" w:hAnsi="Arial" w:cs="Arial"/>
          <w:sz w:val="22"/>
          <w:szCs w:val="22"/>
          <w:lang w:val="en-US"/>
        </w:rPr>
        <w:t>…..</w:t>
      </w:r>
      <w:proofErr w:type="gramEnd"/>
    </w:p>
    <w:p w14:paraId="4DE37E57" w14:textId="77777777" w:rsidR="00DD34EC" w:rsidRPr="00B3378B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B3378B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B3378B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B3378B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B3378B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B3378B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B3378B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2356AA" w:rsidRPr="00B3378B" w14:paraId="3C27133C" w14:textId="77777777" w:rsidTr="008B3038">
        <w:tc>
          <w:tcPr>
            <w:tcW w:w="4606" w:type="dxa"/>
            <w:shd w:val="clear" w:color="auto" w:fill="auto"/>
          </w:tcPr>
          <w:p w14:paraId="14D27F98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7A046A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7A046A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  <w:tc>
          <w:tcPr>
            <w:tcW w:w="4606" w:type="dxa"/>
          </w:tcPr>
          <w:p w14:paraId="6A7596CC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7A046A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7A046A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</w:tr>
      <w:tr w:rsidR="002356AA" w:rsidRPr="00B3378B" w14:paraId="0102B8C6" w14:textId="77777777" w:rsidTr="008B3038">
        <w:tc>
          <w:tcPr>
            <w:tcW w:w="4606" w:type="dxa"/>
            <w:shd w:val="clear" w:color="auto" w:fill="auto"/>
          </w:tcPr>
          <w:p w14:paraId="4219B9B1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6FF58D6B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objednatele č. 1:                                                           </w:t>
            </w:r>
          </w:p>
          <w:p w14:paraId="3A3F4512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99F7A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77E04A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E44FF9" w14:textId="77777777" w:rsidR="002356AA" w:rsidRPr="007A046A" w:rsidRDefault="002356AA" w:rsidP="008B303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DCDC2C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F76038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D333530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708C3B0A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zhotovitele:                                                           </w:t>
            </w:r>
          </w:p>
          <w:p w14:paraId="4EC1EF36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56AA" w:rsidRPr="00B3378B" w14:paraId="6AA4A5B7" w14:textId="77777777" w:rsidTr="008B3038">
        <w:tc>
          <w:tcPr>
            <w:tcW w:w="4606" w:type="dxa"/>
            <w:shd w:val="clear" w:color="auto" w:fill="auto"/>
          </w:tcPr>
          <w:p w14:paraId="60772259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556DA6CB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2356AA" w:rsidRPr="00B3378B" w14:paraId="49771E99" w14:textId="77777777" w:rsidTr="008B3038">
        <w:tc>
          <w:tcPr>
            <w:tcW w:w="4606" w:type="dxa"/>
            <w:shd w:val="clear" w:color="auto" w:fill="auto"/>
          </w:tcPr>
          <w:p w14:paraId="497653DE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Ing. Silvie Römerová</w:t>
            </w:r>
          </w:p>
        </w:tc>
        <w:tc>
          <w:tcPr>
            <w:tcW w:w="4606" w:type="dxa"/>
          </w:tcPr>
          <w:p w14:paraId="5B7C4530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DDBD74" w14:textId="77777777" w:rsidR="002356AA" w:rsidRPr="007A046A" w:rsidRDefault="002356AA" w:rsidP="002356AA">
      <w:pPr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 xml:space="preserve">                  vedoucí Pobočky Rakovník</w:t>
      </w:r>
    </w:p>
    <w:p w14:paraId="4AB9FE3B" w14:textId="77777777" w:rsidR="002356AA" w:rsidRPr="007A046A" w:rsidRDefault="002356AA" w:rsidP="002356AA">
      <w:pPr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ab/>
        <w:t xml:space="preserve">        Státní pozemkový úřad</w:t>
      </w:r>
    </w:p>
    <w:p w14:paraId="5C5AF745" w14:textId="77777777" w:rsidR="002356AA" w:rsidRPr="007A046A" w:rsidRDefault="002356AA" w:rsidP="002356AA">
      <w:pPr>
        <w:rPr>
          <w:rFonts w:ascii="Arial" w:hAnsi="Arial" w:cs="Arial"/>
          <w:sz w:val="22"/>
          <w:szCs w:val="22"/>
        </w:rPr>
      </w:pPr>
    </w:p>
    <w:p w14:paraId="28CD0A1A" w14:textId="77777777" w:rsidR="002356AA" w:rsidRPr="007A046A" w:rsidRDefault="002356AA" w:rsidP="002356AA">
      <w:pPr>
        <w:jc w:val="center"/>
        <w:rPr>
          <w:rFonts w:ascii="Arial" w:hAnsi="Arial" w:cs="Arial"/>
          <w:sz w:val="22"/>
          <w:szCs w:val="22"/>
        </w:rPr>
      </w:pPr>
    </w:p>
    <w:p w14:paraId="5D0960D5" w14:textId="77777777" w:rsidR="002356AA" w:rsidRPr="007A046A" w:rsidRDefault="002356AA" w:rsidP="002356A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2356AA" w:rsidRPr="00B3378B" w14:paraId="3BD558D9" w14:textId="77777777" w:rsidTr="008B3038">
        <w:tc>
          <w:tcPr>
            <w:tcW w:w="4606" w:type="dxa"/>
            <w:shd w:val="clear" w:color="auto" w:fill="auto"/>
          </w:tcPr>
          <w:p w14:paraId="4BD4BFF8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7A046A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7A046A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</w:tr>
      <w:tr w:rsidR="002356AA" w:rsidRPr="00B3378B" w14:paraId="6E2C9246" w14:textId="77777777" w:rsidTr="008B3038">
        <w:tc>
          <w:tcPr>
            <w:tcW w:w="4606" w:type="dxa"/>
            <w:shd w:val="clear" w:color="auto" w:fill="auto"/>
          </w:tcPr>
          <w:p w14:paraId="02BE48D0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58FC0E15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objednatele č. 2:     </w:t>
            </w:r>
          </w:p>
          <w:p w14:paraId="58B51026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5396E74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74F1A26" w14:textId="77777777" w:rsidR="002356AA" w:rsidRPr="007A046A" w:rsidRDefault="002356AA" w:rsidP="008B3038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</w:t>
            </w:r>
          </w:p>
          <w:p w14:paraId="30AB24FB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B690B8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DAAD05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56AA" w:rsidRPr="00B3378B" w14:paraId="6F77C50D" w14:textId="77777777" w:rsidTr="008B3038">
        <w:trPr>
          <w:trHeight w:val="80"/>
        </w:trPr>
        <w:tc>
          <w:tcPr>
            <w:tcW w:w="4606" w:type="dxa"/>
            <w:shd w:val="clear" w:color="auto" w:fill="auto"/>
          </w:tcPr>
          <w:p w14:paraId="3EF47221" w14:textId="77777777" w:rsidR="002356AA" w:rsidRPr="007A046A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42CB28A4" w14:textId="77777777" w:rsidR="002356AA" w:rsidRPr="00A14DED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  <w:rPrChange w:id="19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</w:pPr>
            <w:r w:rsidRPr="00A14DED">
              <w:rPr>
                <w:rFonts w:ascii="Arial" w:hAnsi="Arial" w:cs="Arial"/>
                <w:sz w:val="22"/>
                <w:szCs w:val="22"/>
                <w:rPrChange w:id="20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  <w:t>Bc. Lukáš Hnízdil</w:t>
            </w:r>
          </w:p>
          <w:p w14:paraId="06E2EE74" w14:textId="3025CB82" w:rsidR="002356AA" w:rsidRPr="00A14DED" w:rsidRDefault="002356AA" w:rsidP="008B3038">
            <w:pPr>
              <w:jc w:val="center"/>
              <w:rPr>
                <w:rFonts w:ascii="Arial" w:hAnsi="Arial" w:cs="Arial"/>
                <w:sz w:val="22"/>
                <w:szCs w:val="22"/>
                <w:rPrChange w:id="21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</w:pPr>
            <w:r w:rsidRPr="00A14DED">
              <w:rPr>
                <w:rFonts w:ascii="Arial" w:hAnsi="Arial" w:cs="Arial"/>
                <w:sz w:val="22"/>
                <w:szCs w:val="22"/>
                <w:rPrChange w:id="22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  <w:t xml:space="preserve">Ředitel </w:t>
            </w:r>
            <w:r w:rsidR="003B1B04" w:rsidRPr="00A14DED">
              <w:rPr>
                <w:rFonts w:ascii="Arial" w:hAnsi="Arial" w:cs="Arial"/>
                <w:sz w:val="22"/>
                <w:szCs w:val="22"/>
                <w:rPrChange w:id="23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  <w:t>ŘSD ČR</w:t>
            </w:r>
          </w:p>
          <w:p w14:paraId="4AE28792" w14:textId="73F288FA" w:rsidR="002356AA" w:rsidRPr="007A046A" w:rsidRDefault="003B1B04" w:rsidP="008B30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DED">
              <w:rPr>
                <w:rFonts w:ascii="Arial" w:hAnsi="Arial" w:cs="Arial"/>
                <w:sz w:val="22"/>
                <w:szCs w:val="22"/>
                <w:rPrChange w:id="24" w:author="Holý Milan Ing." w:date="2022-05-06T09:10:00Z">
                  <w:rPr>
                    <w:rFonts w:ascii="Arial" w:hAnsi="Arial" w:cs="Arial"/>
                    <w:sz w:val="22"/>
                    <w:szCs w:val="22"/>
                    <w:highlight w:val="green"/>
                  </w:rPr>
                </w:rPrChange>
              </w:rPr>
              <w:t>Správa Karlovy Vary</w:t>
            </w:r>
          </w:p>
        </w:tc>
      </w:tr>
    </w:tbl>
    <w:p w14:paraId="60CF7BD5" w14:textId="77777777" w:rsidR="002356AA" w:rsidRPr="007A046A" w:rsidRDefault="002356AA" w:rsidP="002356AA">
      <w:pPr>
        <w:spacing w:line="276" w:lineRule="auto"/>
        <w:rPr>
          <w:rFonts w:ascii="Arial" w:hAnsi="Arial" w:cs="Arial"/>
          <w:szCs w:val="22"/>
        </w:rPr>
      </w:pPr>
    </w:p>
    <w:p w14:paraId="4A602808" w14:textId="109A5FD0" w:rsidR="003B7D9D" w:rsidRPr="007A046A" w:rsidRDefault="003B7D9D" w:rsidP="002356AA">
      <w:pPr>
        <w:jc w:val="both"/>
        <w:rPr>
          <w:rFonts w:ascii="Arial" w:hAnsi="Arial" w:cs="Arial"/>
        </w:rPr>
      </w:pPr>
    </w:p>
    <w:sectPr w:rsidR="003B7D9D" w:rsidRPr="007A046A" w:rsidSect="00EB64F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damčík Jan Ing." w:date="2019-09-16T16:26:00Z" w:initials="AJI">
    <w:p w14:paraId="4442014D" w14:textId="77777777" w:rsidR="00E36A32" w:rsidRPr="00AE43D3" w:rsidRDefault="00E36A32" w:rsidP="00E36A32">
      <w:pPr>
        <w:pStyle w:val="Textkomente"/>
        <w:rPr>
          <w:rFonts w:cs="Arial"/>
          <w:szCs w:val="22"/>
        </w:rPr>
      </w:pPr>
      <w:r>
        <w:rPr>
          <w:rStyle w:val="Odkaznakoment"/>
        </w:rPr>
        <w:annotationRef/>
      </w:r>
      <w:r w:rsidRPr="00AE43D3">
        <w:rPr>
          <w:rFonts w:cs="Arial"/>
          <w:szCs w:val="22"/>
        </w:rPr>
        <w:t xml:space="preserve">Výši částky je třeba volit s ohledem na cenu díla v tom smyslu, aby pojištění případně uhradilo pojistnou událost, na základě níž by zhotovitel nemohl dostát svým závazkům. </w:t>
      </w:r>
    </w:p>
    <w:p w14:paraId="3338CBFA" w14:textId="77777777" w:rsidR="00E36A32" w:rsidRDefault="00E36A32" w:rsidP="00E36A32">
      <w:pPr>
        <w:pStyle w:val="Textkomente"/>
      </w:pPr>
      <w:r>
        <w:t>Výše pojistky může být rovna i ceně díla vč. DPH</w:t>
      </w:r>
    </w:p>
  </w:comment>
  <w:comment w:id="4" w:author="Holínský Jindřich Ing." w:date="2019-09-16T15:41:00Z" w:initials="HJI">
    <w:p w14:paraId="5B75DA5D" w14:textId="60CD3C58" w:rsidR="00D1571A" w:rsidRDefault="00D1571A">
      <w:pPr>
        <w:pStyle w:val="Textkomente"/>
      </w:pPr>
      <w:r>
        <w:rPr>
          <w:rStyle w:val="Odkaznakoment"/>
        </w:rPr>
        <w:annotationRef/>
      </w:r>
      <w:r>
        <w:t>Je-li plátce DPH</w:t>
      </w:r>
    </w:p>
  </w:comment>
  <w:comment w:id="5" w:author="Holínský Jindřich Ing." w:date="2019-09-16T15:41:00Z" w:initials="HJI">
    <w:p w14:paraId="3C90EA90" w14:textId="7E3C4999" w:rsidR="00D1571A" w:rsidRDefault="00D1571A">
      <w:pPr>
        <w:pStyle w:val="Textkomente"/>
      </w:pPr>
      <w:r>
        <w:rPr>
          <w:rStyle w:val="Odkaznakoment"/>
        </w:rPr>
        <w:annotationRef/>
      </w:r>
      <w:r>
        <w:t>Není-li plátce DPH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38CBFA" w15:done="0"/>
  <w15:commentEx w15:paraId="5B75DA5D" w15:done="0"/>
  <w15:commentEx w15:paraId="3C90EA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38CBFA" w16cid:durableId="212A362C"/>
  <w16cid:commentId w16cid:paraId="5B75DA5D" w16cid:durableId="212A2BB5"/>
  <w16cid:commentId w16cid:paraId="3C90EA90" w16cid:durableId="212A2B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DC7C" w14:textId="77777777" w:rsidR="008F7F7F" w:rsidRDefault="008F7F7F" w:rsidP="00B83F26">
      <w:r>
        <w:separator/>
      </w:r>
    </w:p>
  </w:endnote>
  <w:endnote w:type="continuationSeparator" w:id="0">
    <w:p w14:paraId="67B97795" w14:textId="77777777" w:rsidR="008F7F7F" w:rsidRDefault="008F7F7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C37B" w14:textId="77777777" w:rsidR="00CA3F1D" w:rsidRDefault="00CA3F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439C" w14:textId="77777777" w:rsidR="008F7F7F" w:rsidRDefault="008F7F7F" w:rsidP="00B83F26">
      <w:r>
        <w:separator/>
      </w:r>
    </w:p>
  </w:footnote>
  <w:footnote w:type="continuationSeparator" w:id="0">
    <w:p w14:paraId="270DD271" w14:textId="77777777" w:rsidR="008F7F7F" w:rsidRDefault="008F7F7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D884" w14:textId="77777777" w:rsidR="00CA3F1D" w:rsidRDefault="00CA3F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E9BEF" w14:textId="77777777" w:rsidR="00CA3F1D" w:rsidRDefault="00CA3F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1539" w14:textId="57F7AB07" w:rsidR="00B3378B" w:rsidRPr="007A046A" w:rsidRDefault="00B3378B" w:rsidP="00B3378B">
    <w:pPr>
      <w:pStyle w:val="Zhlav"/>
      <w:tabs>
        <w:tab w:val="left" w:pos="5670"/>
      </w:tabs>
      <w:ind w:left="5670"/>
      <w:rPr>
        <w:rFonts w:ascii="Arial" w:hAnsi="Arial" w:cs="Arial"/>
        <w:sz w:val="16"/>
        <w:szCs w:val="16"/>
      </w:rPr>
    </w:pPr>
    <w:r w:rsidRPr="007A046A">
      <w:rPr>
        <w:rFonts w:ascii="Arial" w:hAnsi="Arial" w:cs="Arial"/>
        <w:sz w:val="16"/>
        <w:szCs w:val="16"/>
      </w:rPr>
      <w:t xml:space="preserve">Číslo smlouvy objednatele č. 1: </w:t>
    </w:r>
  </w:p>
  <w:p w14:paraId="2884F60A" w14:textId="10E77B34" w:rsidR="00B3378B" w:rsidRPr="007A046A" w:rsidRDefault="00B3378B" w:rsidP="00B3378B">
    <w:pPr>
      <w:pStyle w:val="Zhlav"/>
      <w:tabs>
        <w:tab w:val="left" w:pos="5670"/>
      </w:tabs>
      <w:ind w:left="5670"/>
      <w:rPr>
        <w:rFonts w:ascii="Arial" w:hAnsi="Arial" w:cs="Arial"/>
        <w:sz w:val="16"/>
        <w:szCs w:val="16"/>
      </w:rPr>
    </w:pPr>
    <w:r w:rsidRPr="007A046A">
      <w:rPr>
        <w:rFonts w:ascii="Arial" w:hAnsi="Arial" w:cs="Arial"/>
        <w:sz w:val="16"/>
        <w:szCs w:val="16"/>
      </w:rPr>
      <w:t>Číslo smlouvy objednatele č. 2:</w:t>
    </w:r>
    <w:r w:rsidRPr="00D01CA6">
      <w:rPr>
        <w:rFonts w:ascii="Arial" w:hAnsi="Arial" w:cs="Arial"/>
        <w:b/>
        <w:bCs/>
        <w:sz w:val="16"/>
        <w:szCs w:val="16"/>
        <w:rPrChange w:id="25" w:author="Holý Milan Ing." w:date="2022-05-06T10:47:00Z">
          <w:rPr>
            <w:rFonts w:ascii="Arial" w:hAnsi="Arial" w:cs="Arial"/>
            <w:sz w:val="16"/>
            <w:szCs w:val="16"/>
          </w:rPr>
        </w:rPrChange>
      </w:rPr>
      <w:t xml:space="preserve"> </w:t>
    </w:r>
    <w:r w:rsidR="00D01CA6" w:rsidRPr="00D01CA6">
      <w:rPr>
        <w:rFonts w:ascii="Arial" w:hAnsi="Arial" w:cs="Arial"/>
        <w:b/>
        <w:bCs/>
        <w:sz w:val="16"/>
        <w:szCs w:val="16"/>
        <w:rPrChange w:id="26" w:author="Holý Milan Ing." w:date="2022-05-06T10:47:00Z">
          <w:rPr>
            <w:rFonts w:ascii="Arial" w:hAnsi="Arial" w:cs="Arial"/>
            <w:sz w:val="16"/>
            <w:szCs w:val="16"/>
          </w:rPr>
        </w:rPrChange>
      </w:rPr>
      <w:t>07PT-001649</w:t>
    </w:r>
  </w:p>
  <w:p w14:paraId="0FDF984E" w14:textId="77777777" w:rsidR="00B3378B" w:rsidRPr="007A046A" w:rsidRDefault="00B3378B" w:rsidP="00B3378B">
    <w:pPr>
      <w:pStyle w:val="Zhlav"/>
      <w:tabs>
        <w:tab w:val="left" w:pos="5670"/>
      </w:tabs>
      <w:ind w:left="5670"/>
      <w:rPr>
        <w:rFonts w:ascii="Arial" w:hAnsi="Arial" w:cs="Arial"/>
        <w:sz w:val="16"/>
        <w:szCs w:val="16"/>
      </w:rPr>
    </w:pPr>
    <w:r w:rsidRPr="007A046A">
      <w:rPr>
        <w:rFonts w:ascii="Arial" w:hAnsi="Arial" w:cs="Arial"/>
        <w:sz w:val="16"/>
        <w:szCs w:val="16"/>
      </w:rPr>
      <w:t xml:space="preserve">Číslo smlouvy zhotovitele:      </w:t>
    </w:r>
  </w:p>
  <w:p w14:paraId="0FE1921E" w14:textId="7CAB2D9C" w:rsidR="00012340" w:rsidRDefault="00012340" w:rsidP="00DD34EC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4"/>
  </w:num>
  <w:num w:numId="11">
    <w:abstractNumId w:val="21"/>
  </w:num>
  <w:num w:numId="12">
    <w:abstractNumId w:val="35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6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3"/>
  </w:num>
  <w:num w:numId="32">
    <w:abstractNumId w:val="32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lý Milan Ing.">
    <w15:presenceInfo w15:providerId="AD" w15:userId="S::Milan.Holy@rsd.cz::a8da3505-7904-4552-ac3a-fbb2a195ab40"/>
  </w15:person>
  <w15:person w15:author="Adamčík Jan Ing.">
    <w15:presenceInfo w15:providerId="AD" w15:userId="S-1-5-21-3654044162-3347481870-3539283771-112478"/>
  </w15:person>
  <w15:person w15:author="Holínský Jindřich Ing.">
    <w15:presenceInfo w15:providerId="AD" w15:userId="S-1-5-21-3654044162-3347481870-3539283771-1118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4100C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356AA"/>
    <w:rsid w:val="00254993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1B04"/>
    <w:rsid w:val="003B5990"/>
    <w:rsid w:val="003B7D9D"/>
    <w:rsid w:val="003C1770"/>
    <w:rsid w:val="003C703B"/>
    <w:rsid w:val="003D0CAE"/>
    <w:rsid w:val="003D0FED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6560B"/>
    <w:rsid w:val="004853B1"/>
    <w:rsid w:val="004907AC"/>
    <w:rsid w:val="004A5779"/>
    <w:rsid w:val="004B49E7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52FE1"/>
    <w:rsid w:val="00571FFD"/>
    <w:rsid w:val="00572C8B"/>
    <w:rsid w:val="00574F3E"/>
    <w:rsid w:val="00577773"/>
    <w:rsid w:val="00587429"/>
    <w:rsid w:val="005A4779"/>
    <w:rsid w:val="005C23CD"/>
    <w:rsid w:val="005C5FA9"/>
    <w:rsid w:val="005D328A"/>
    <w:rsid w:val="005E3D3B"/>
    <w:rsid w:val="005F687B"/>
    <w:rsid w:val="00653A09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61ABA"/>
    <w:rsid w:val="007A046A"/>
    <w:rsid w:val="007A798D"/>
    <w:rsid w:val="007C3ECF"/>
    <w:rsid w:val="007C5C7F"/>
    <w:rsid w:val="007C76EF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90983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03BE2"/>
    <w:rsid w:val="00935646"/>
    <w:rsid w:val="00941C88"/>
    <w:rsid w:val="0094234F"/>
    <w:rsid w:val="00944D3F"/>
    <w:rsid w:val="009470ED"/>
    <w:rsid w:val="0096175E"/>
    <w:rsid w:val="009671A1"/>
    <w:rsid w:val="009736F8"/>
    <w:rsid w:val="0097470B"/>
    <w:rsid w:val="00987DA1"/>
    <w:rsid w:val="00992D32"/>
    <w:rsid w:val="0099495F"/>
    <w:rsid w:val="009B4D42"/>
    <w:rsid w:val="009C0CA5"/>
    <w:rsid w:val="009C6AEC"/>
    <w:rsid w:val="009F145A"/>
    <w:rsid w:val="009F297E"/>
    <w:rsid w:val="00A00B86"/>
    <w:rsid w:val="00A14DED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5801"/>
    <w:rsid w:val="00AC6FB4"/>
    <w:rsid w:val="00AD737D"/>
    <w:rsid w:val="00AF083C"/>
    <w:rsid w:val="00B0493E"/>
    <w:rsid w:val="00B21DCD"/>
    <w:rsid w:val="00B2498F"/>
    <w:rsid w:val="00B30F9A"/>
    <w:rsid w:val="00B3378B"/>
    <w:rsid w:val="00B4061D"/>
    <w:rsid w:val="00B436CF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1AF2"/>
    <w:rsid w:val="00BE6C6B"/>
    <w:rsid w:val="00C03C2A"/>
    <w:rsid w:val="00C16AF5"/>
    <w:rsid w:val="00C17C65"/>
    <w:rsid w:val="00C276DF"/>
    <w:rsid w:val="00C557D2"/>
    <w:rsid w:val="00C709CD"/>
    <w:rsid w:val="00C8621E"/>
    <w:rsid w:val="00C95B0E"/>
    <w:rsid w:val="00CA3F1D"/>
    <w:rsid w:val="00CB3BB5"/>
    <w:rsid w:val="00CB4F7C"/>
    <w:rsid w:val="00CC3E8C"/>
    <w:rsid w:val="00CE7F49"/>
    <w:rsid w:val="00CF0417"/>
    <w:rsid w:val="00CF205B"/>
    <w:rsid w:val="00D0196C"/>
    <w:rsid w:val="00D01ACB"/>
    <w:rsid w:val="00D01CA6"/>
    <w:rsid w:val="00D1571A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D34EC"/>
    <w:rsid w:val="00DE5176"/>
    <w:rsid w:val="00DF4A58"/>
    <w:rsid w:val="00E06DC1"/>
    <w:rsid w:val="00E07AA6"/>
    <w:rsid w:val="00E11AED"/>
    <w:rsid w:val="00E32D43"/>
    <w:rsid w:val="00E36A32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D067F"/>
    <w:rsid w:val="00EE1539"/>
    <w:rsid w:val="00EF0E48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B40B2"/>
    <w:rsid w:val="00FC3888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97E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microsoft.com/office/2011/relationships/people" Target="people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3390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Šlajchrt Jan Ing.</cp:lastModifiedBy>
  <cp:revision>6</cp:revision>
  <cp:lastPrinted>2015-03-16T09:25:00Z</cp:lastPrinted>
  <dcterms:created xsi:type="dcterms:W3CDTF">2022-05-06T07:01:00Z</dcterms:created>
  <dcterms:modified xsi:type="dcterms:W3CDTF">2022-05-11T08:04:00Z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RDKomentar">
    <vt:lpwstr/>
  </property>
  <property fmtid="{D5CDD505-2E9C-101B-9397-08002B2CF9AE}" pid="17" name="RDCisloJednaci">
    <vt:lpwstr/>
  </property>
  <property fmtid="{D5CDD505-2E9C-101B-9397-08002B2CF9AE}" pid="18" name="RDNahrazuje">
    <vt:lpwstr/>
  </property>
  <property fmtid="{D5CDD505-2E9C-101B-9397-08002B2CF9AE}" pid="19" name="RDCreatedFrom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RDPoradoveCisloCalc">
    <vt:lpwstr/>
  </property>
  <property fmtid="{D5CDD505-2E9C-101B-9397-08002B2CF9AE}" pid="23" name="VestnikCisloInformace">
    <vt:lpwstr/>
  </property>
  <property fmtid="{D5CDD505-2E9C-101B-9397-08002B2CF9AE}" pid="24" name="runWF">
    <vt:lpwstr/>
  </property>
  <property fmtid="{D5CDD505-2E9C-101B-9397-08002B2CF9AE}" pid="25" name="RDPripominkujici">
    <vt:lpwstr/>
  </property>
  <property fmtid="{D5CDD505-2E9C-101B-9397-08002B2CF9AE}" pid="26" name="RDKlasifikaceCitlivosti">
    <vt:lpwstr/>
  </property>
  <property fmtid="{D5CDD505-2E9C-101B-9397-08002B2CF9AE}" pid="27" name="vLookupPripominky">
    <vt:lpwstr/>
  </property>
  <property fmtid="{D5CDD505-2E9C-101B-9397-08002B2CF9AE}" pid="28" name="RDZpusobVydani">
    <vt:lpwstr/>
  </property>
  <property fmtid="{D5CDD505-2E9C-101B-9397-08002B2CF9AE}" pid="29" name="VestnikUrl">
    <vt:lpwstr/>
  </property>
  <property fmtid="{D5CDD505-2E9C-101B-9397-08002B2CF9AE}" pid="30" name="RDCisloIdentifikacni">
    <vt:lpwstr/>
  </property>
  <property fmtid="{D5CDD505-2E9C-101B-9397-08002B2CF9AE}" pid="31" name="vLookupUkoly">
    <vt:lpwstr/>
  </property>
  <property fmtid="{D5CDD505-2E9C-101B-9397-08002B2CF9AE}" pid="32" name="RDSpoluAutori">
    <vt:lpwstr/>
  </property>
  <property fmtid="{D5CDD505-2E9C-101B-9397-08002B2CF9AE}" pid="33" name="RDSouvisi">
    <vt:lpwstr/>
  </property>
  <property fmtid="{D5CDD505-2E9C-101B-9397-08002B2CF9AE}" pid="34" name="RDOblast">
    <vt:lpwstr/>
  </property>
  <property fmtid="{D5CDD505-2E9C-101B-9397-08002B2CF9AE}" pid="35" name="_ExtendedDescription">
    <vt:lpwstr/>
  </property>
  <property fmtid="{D5CDD505-2E9C-101B-9397-08002B2CF9AE}" pid="36" name="NazevRD">
    <vt:lpwstr/>
  </property>
</Properties>
</file>